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BF245" w14:textId="77777777" w:rsidR="00A31DF7" w:rsidRDefault="00A31DF7" w:rsidP="00A31DF7">
      <w:pPr>
        <w:spacing w:before="0"/>
        <w:ind w:left="0" w:firstLine="0"/>
        <w:jc w:val="both"/>
        <w:rPr>
          <w:rFonts w:ascii="Calibri" w:eastAsia="Calibri" w:hAnsi="Calibri" w:cs="Arial"/>
          <w:i/>
          <w:sz w:val="20"/>
        </w:rPr>
      </w:pPr>
    </w:p>
    <w:p w14:paraId="6F2D64C6" w14:textId="77777777" w:rsidR="00D10A67" w:rsidRDefault="00D10A67" w:rsidP="00A31DF7">
      <w:pPr>
        <w:spacing w:before="0"/>
        <w:ind w:left="0" w:firstLine="0"/>
        <w:jc w:val="both"/>
        <w:rPr>
          <w:rFonts w:ascii="Calibri" w:eastAsia="Calibri" w:hAnsi="Calibri" w:cs="Arial"/>
          <w:i/>
          <w:sz w:val="20"/>
        </w:rPr>
      </w:pPr>
      <w:r>
        <w:rPr>
          <w:rFonts w:ascii="Calibri" w:eastAsia="Calibri" w:hAnsi="Calibri" w:cs="Arial"/>
          <w:i/>
          <w:sz w:val="20"/>
        </w:rPr>
        <w:t xml:space="preserve">Si votre traitement répond à ces trois critères, vous pouvez débuter le remplissage du formulaire : </w:t>
      </w:r>
    </w:p>
    <w:p w14:paraId="3B7FE4EF" w14:textId="77777777" w:rsidR="00D10A67" w:rsidRDefault="00D10A67" w:rsidP="00A31DF7">
      <w:pPr>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Pr>
          <w:rFonts w:ascii="Calibri" w:eastAsia="Calibri" w:hAnsi="Calibri" w:cs="Arial"/>
          <w:i/>
          <w:sz w:val="20"/>
        </w:rPr>
        <w:t xml:space="preserve"> recherche n’a pas pour but d’évaluer les mécanismes de fonctionnement de l’organisme humain ou l’efficacité et la sécurité d’actes ou de produits</w:t>
      </w:r>
    </w:p>
    <w:p w14:paraId="347E78F8" w14:textId="77777777" w:rsidR="00D10A67" w:rsidRDefault="00D10A67" w:rsidP="00A31DF7">
      <w:pPr>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sidRPr="00D10A67">
        <w:rPr>
          <w:rFonts w:ascii="Calibri" w:eastAsia="Calibri" w:hAnsi="Calibri" w:cs="Arial"/>
          <w:i/>
          <w:sz w:val="20"/>
        </w:rPr>
        <w:t xml:space="preserve"> </w:t>
      </w:r>
      <w:r>
        <w:rPr>
          <w:rFonts w:ascii="Calibri" w:eastAsia="Calibri" w:hAnsi="Calibri" w:cs="Arial"/>
          <w:i/>
          <w:sz w:val="20"/>
        </w:rPr>
        <w:t>recherche n’implique pas la personne humaine</w:t>
      </w:r>
    </w:p>
    <w:p w14:paraId="72F39B41" w14:textId="77777777" w:rsidR="00D10A67" w:rsidRDefault="00D10A67" w:rsidP="00A31DF7">
      <w:pPr>
        <w:spacing w:before="0"/>
        <w:ind w:left="0" w:firstLine="0"/>
        <w:jc w:val="both"/>
        <w:rPr>
          <w:rFonts w:ascii="Calibri" w:eastAsia="Calibri" w:hAnsi="Calibri" w:cs="Arial"/>
          <w:i/>
          <w:sz w:val="20"/>
        </w:rPr>
      </w:pPr>
      <w:r w:rsidRPr="00D10A67">
        <w:rPr>
          <w:rFonts w:ascii="Calibri" w:eastAsia="Calibri" w:hAnsi="Calibri" w:cs="Arial"/>
          <w:b/>
          <w:i/>
          <w:color w:val="00B050"/>
          <w:sz w:val="20"/>
        </w:rPr>
        <w:sym w:font="Webdings" w:char="F061"/>
      </w:r>
      <w:proofErr w:type="gramStart"/>
      <w:r>
        <w:rPr>
          <w:rFonts w:ascii="Calibri" w:eastAsia="Calibri" w:hAnsi="Calibri" w:cs="Arial"/>
          <w:i/>
          <w:sz w:val="20"/>
        </w:rPr>
        <w:t>la</w:t>
      </w:r>
      <w:proofErr w:type="gramEnd"/>
      <w:r>
        <w:rPr>
          <w:rFonts w:ascii="Calibri" w:eastAsia="Calibri" w:hAnsi="Calibri" w:cs="Arial"/>
          <w:i/>
          <w:sz w:val="20"/>
        </w:rPr>
        <w:t xml:space="preserve"> recherche est considérée multicentrique</w:t>
      </w:r>
    </w:p>
    <w:p w14:paraId="069812AA" w14:textId="77777777" w:rsidR="007C7BFF" w:rsidRPr="007C7BFF" w:rsidRDefault="007C7BFF" w:rsidP="00A31DF7">
      <w:pPr>
        <w:spacing w:before="0"/>
        <w:ind w:left="0" w:firstLine="0"/>
        <w:jc w:val="both"/>
        <w:rPr>
          <w:rFonts w:ascii="Calibri" w:eastAsia="Calibri" w:hAnsi="Calibri" w:cs="Arial"/>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0"/>
        <w:gridCol w:w="11824"/>
      </w:tblGrid>
      <w:tr w:rsidR="007C7BFF" w:rsidRPr="00B53B3E" w14:paraId="0CF29D64" w14:textId="77777777" w:rsidTr="007C7BFF">
        <w:trPr>
          <w:trHeight w:val="302"/>
        </w:trPr>
        <w:tc>
          <w:tcPr>
            <w:tcW w:w="2320" w:type="dxa"/>
          </w:tcPr>
          <w:p w14:paraId="1310B597" w14:textId="77777777" w:rsidR="007C7BFF" w:rsidRPr="00B53B3E" w:rsidRDefault="007C7BFF" w:rsidP="007C7BFF">
            <w:pPr>
              <w:spacing w:before="60" w:after="60"/>
              <w:jc w:val="both"/>
              <w:rPr>
                <w:rFonts w:cs="Arial"/>
                <w:szCs w:val="18"/>
              </w:rPr>
            </w:pPr>
            <w:r w:rsidRPr="00B53B3E">
              <w:rPr>
                <w:rFonts w:cs="Arial"/>
                <w:b/>
              </w:rPr>
              <w:t>Titre de la recherche</w:t>
            </w:r>
            <w:r>
              <w:rPr>
                <w:rFonts w:cs="Arial"/>
                <w:b/>
              </w:rPr>
              <w:t> :</w:t>
            </w:r>
            <w:r w:rsidRPr="00B53B3E">
              <w:rPr>
                <w:rFonts w:cs="Arial"/>
                <w:b/>
              </w:rPr>
              <w:t xml:space="preserve"> </w:t>
            </w:r>
          </w:p>
        </w:tc>
        <w:tc>
          <w:tcPr>
            <w:tcW w:w="11824" w:type="dxa"/>
            <w:shd w:val="clear" w:color="auto" w:fill="F2F2F2" w:themeFill="background1" w:themeFillShade="F2"/>
          </w:tcPr>
          <w:p w14:paraId="03130D51" w14:textId="77777777" w:rsidR="007C7BFF" w:rsidRPr="00B53B3E" w:rsidRDefault="007C7BFF" w:rsidP="00BC0AAD">
            <w:pPr>
              <w:spacing w:before="60" w:after="60"/>
              <w:jc w:val="both"/>
              <w:rPr>
                <w:rFonts w:cs="Arial"/>
                <w:szCs w:val="18"/>
              </w:rPr>
            </w:pPr>
          </w:p>
        </w:tc>
      </w:tr>
    </w:tbl>
    <w:p w14:paraId="528CCB50" w14:textId="77777777" w:rsidR="00D10A67" w:rsidRDefault="00D10A67" w:rsidP="00A31DF7">
      <w:pPr>
        <w:spacing w:before="0"/>
        <w:ind w:left="0" w:firstLine="0"/>
        <w:jc w:val="both"/>
        <w:rPr>
          <w:rFonts w:ascii="Calibri" w:eastAsia="Calibri" w:hAnsi="Calibri" w:cs="Arial"/>
          <w:i/>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834"/>
        <w:gridCol w:w="1340"/>
      </w:tblGrid>
      <w:tr w:rsidR="0072028D" w:rsidRPr="00F65A06" w14:paraId="5BD603E5" w14:textId="77777777" w:rsidTr="0072028D">
        <w:trPr>
          <w:trHeight w:val="106"/>
          <w:jc w:val="center"/>
        </w:trPr>
        <w:tc>
          <w:tcPr>
            <w:tcW w:w="5000" w:type="pct"/>
            <w:gridSpan w:val="2"/>
            <w:tcBorders>
              <w:top w:val="single" w:sz="4" w:space="0" w:color="7F7F7F"/>
              <w:left w:val="single" w:sz="4" w:space="0" w:color="7F7F7F"/>
              <w:bottom w:val="single" w:sz="4" w:space="0" w:color="7F7F7F"/>
              <w:right w:val="single" w:sz="4" w:space="0" w:color="7F7F7F"/>
            </w:tcBorders>
            <w:shd w:val="clear" w:color="auto" w:fill="F4F2F2"/>
            <w:vAlign w:val="center"/>
            <w:hideMark/>
          </w:tcPr>
          <w:p w14:paraId="7E609F8E" w14:textId="77777777" w:rsidR="0072028D" w:rsidRPr="00F65A06" w:rsidRDefault="0072028D" w:rsidP="0072028D">
            <w:pPr>
              <w:spacing w:before="0"/>
              <w:ind w:left="0" w:firstLine="0"/>
              <w:rPr>
                <w:rFonts w:ascii="Calibri" w:eastAsia="Calibri" w:hAnsi="Calibri" w:cs="Arial"/>
                <w:b/>
                <w:sz w:val="20"/>
              </w:rPr>
            </w:pPr>
            <w:r w:rsidRPr="0072028D">
              <w:rPr>
                <w:rFonts w:ascii="Calibri" w:eastAsia="Calibri" w:hAnsi="Calibri" w:cs="Arial"/>
                <w:b/>
                <w:sz w:val="20"/>
              </w:rPr>
              <w:t xml:space="preserve">Les recherches </w:t>
            </w:r>
            <w:r>
              <w:rPr>
                <w:rFonts w:ascii="Calibri" w:eastAsia="Calibri" w:hAnsi="Calibri" w:cs="Arial"/>
                <w:b/>
                <w:sz w:val="20"/>
                <w:u w:val="single"/>
              </w:rPr>
              <w:t>EXCLUES</w:t>
            </w:r>
            <w:r w:rsidRPr="0072028D">
              <w:rPr>
                <w:rFonts w:ascii="Calibri" w:eastAsia="Calibri" w:hAnsi="Calibri" w:cs="Arial"/>
                <w:b/>
                <w:sz w:val="20"/>
              </w:rPr>
              <w:t xml:space="preserve"> de la MR 004</w:t>
            </w:r>
          </w:p>
        </w:tc>
      </w:tr>
      <w:tr w:rsidR="0072028D" w:rsidRPr="001608E6" w14:paraId="30460135" w14:textId="77777777" w:rsidTr="0072028D">
        <w:trPr>
          <w:trHeight w:val="350"/>
          <w:jc w:val="center"/>
        </w:trPr>
        <w:tc>
          <w:tcPr>
            <w:tcW w:w="453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C60450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impliquant la personne humaine ;</w:t>
            </w:r>
          </w:p>
          <w:p w14:paraId="5444F96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nécessitant un appariement (croisement) avec les données d’une base nationale ou une base extérieure à l’AP-HP (ex : PMSI national, SNDS, cohorte externe) ;</w:t>
            </w:r>
          </w:p>
          <w:p w14:paraId="7520D8C7" w14:textId="77777777" w:rsidR="0072028D" w:rsidRPr="0072028D" w:rsidRDefault="003B7196" w:rsidP="0072028D">
            <w:pPr>
              <w:pStyle w:val="Paragraphedeliste"/>
              <w:numPr>
                <w:ilvl w:val="0"/>
                <w:numId w:val="23"/>
              </w:numPr>
              <w:spacing w:before="0"/>
              <w:jc w:val="both"/>
              <w:rPr>
                <w:rFonts w:cs="Arial"/>
                <w:sz w:val="18"/>
                <w:szCs w:val="18"/>
              </w:rPr>
            </w:pPr>
            <w:r w:rsidRPr="0072028D">
              <w:rPr>
                <w:rFonts w:cs="Arial"/>
                <w:sz w:val="18"/>
                <w:szCs w:val="18"/>
              </w:rPr>
              <w:t>Études</w:t>
            </w:r>
            <w:r w:rsidR="0072028D" w:rsidRPr="0072028D">
              <w:rPr>
                <w:rFonts w:cs="Arial"/>
                <w:sz w:val="18"/>
                <w:szCs w:val="18"/>
              </w:rPr>
              <w:t xml:space="preserve"> réalisées sans information</w:t>
            </w:r>
            <w:r w:rsidR="0072028D">
              <w:rPr>
                <w:rFonts w:cs="Arial"/>
                <w:sz w:val="18"/>
                <w:szCs w:val="18"/>
              </w:rPr>
              <w:t xml:space="preserve"> individuelle</w:t>
            </w:r>
            <w:r w:rsidR="0072028D" w:rsidRPr="0072028D">
              <w:rPr>
                <w:rFonts w:cs="Arial"/>
                <w:sz w:val="18"/>
                <w:szCs w:val="18"/>
              </w:rPr>
              <w:t xml:space="preserve"> des patients ;</w:t>
            </w:r>
          </w:p>
          <w:p w14:paraId="08294DDF" w14:textId="77777777" w:rsidR="0072028D" w:rsidRPr="0072028D" w:rsidRDefault="0072028D" w:rsidP="0072028D">
            <w:pPr>
              <w:pStyle w:val="Paragraphedeliste"/>
              <w:numPr>
                <w:ilvl w:val="0"/>
                <w:numId w:val="23"/>
              </w:numPr>
              <w:spacing w:before="0"/>
              <w:jc w:val="both"/>
              <w:rPr>
                <w:rFonts w:cs="Arial"/>
                <w:sz w:val="18"/>
                <w:szCs w:val="18"/>
              </w:rPr>
            </w:pPr>
            <w:r w:rsidRPr="0072028D">
              <w:rPr>
                <w:rFonts w:cs="Arial"/>
                <w:sz w:val="18"/>
                <w:szCs w:val="18"/>
              </w:rPr>
              <w:t>Bases de données sans protocole définit, ni durée de conservation ;</w:t>
            </w:r>
          </w:p>
          <w:p w14:paraId="339D15FD" w14:textId="77777777" w:rsidR="0072028D" w:rsidRPr="0072028D" w:rsidRDefault="0072028D" w:rsidP="000D3497">
            <w:pPr>
              <w:pStyle w:val="Paragraphedeliste"/>
              <w:numPr>
                <w:ilvl w:val="0"/>
                <w:numId w:val="23"/>
              </w:numPr>
              <w:spacing w:before="0"/>
              <w:jc w:val="both"/>
              <w:rPr>
                <w:rFonts w:cs="Arial"/>
                <w:sz w:val="18"/>
                <w:szCs w:val="18"/>
              </w:rPr>
            </w:pPr>
            <w:r w:rsidRPr="0072028D">
              <w:rPr>
                <w:rFonts w:cs="Arial"/>
                <w:sz w:val="18"/>
                <w:szCs w:val="18"/>
              </w:rPr>
              <w:t>Bases de données de santé contenant l’identité des patients (nom/prénom)</w:t>
            </w:r>
            <w:r w:rsidR="000D3497">
              <w:rPr>
                <w:rFonts w:cs="Arial"/>
                <w:sz w:val="18"/>
                <w:szCs w:val="18"/>
              </w:rPr>
              <w:t> </w:t>
            </w:r>
            <w:r w:rsidRPr="0072028D">
              <w:rPr>
                <w:rFonts w:cs="Arial"/>
                <w:sz w:val="18"/>
                <w:szCs w:val="18"/>
              </w:rPr>
              <w:t>;</w:t>
            </w:r>
          </w:p>
        </w:tc>
        <w:tc>
          <w:tcPr>
            <w:tcW w:w="46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616AAC" w14:textId="77777777" w:rsidR="0072028D" w:rsidRPr="001608E6" w:rsidRDefault="000D3497" w:rsidP="0072028D">
            <w:pPr>
              <w:spacing w:before="0"/>
              <w:ind w:left="0" w:firstLine="0"/>
              <w:jc w:val="center"/>
              <w:rPr>
                <w:rFonts w:ascii="Calibri" w:eastAsia="Calibri" w:hAnsi="Calibri" w:cs="Arial"/>
                <w:sz w:val="18"/>
                <w:szCs w:val="18"/>
              </w:rPr>
            </w:pPr>
            <w:r>
              <w:rPr>
                <w:rFonts w:ascii="Calibri" w:eastAsia="Calibri" w:hAnsi="Calibri" w:cs="Arial"/>
                <w:noProof/>
                <w:sz w:val="18"/>
                <w:szCs w:val="18"/>
                <w:lang w:eastAsia="fr-FR"/>
              </w:rPr>
              <w:drawing>
                <wp:inline distT="0" distB="0" distL="0" distR="0" wp14:anchorId="48D9818A" wp14:editId="5B4B5636">
                  <wp:extent cx="733425" cy="7334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inline>
              </w:drawing>
            </w:r>
          </w:p>
        </w:tc>
      </w:tr>
    </w:tbl>
    <w:p w14:paraId="08A914FD" w14:textId="77777777" w:rsidR="00A31DF7" w:rsidRPr="00D03189" w:rsidRDefault="00A31DF7" w:rsidP="00A31DF7">
      <w:pPr>
        <w:spacing w:before="0"/>
        <w:ind w:left="0" w:firstLine="0"/>
        <w:jc w:val="both"/>
        <w:rPr>
          <w:rFonts w:ascii="Calibri" w:eastAsia="Calibri" w:hAnsi="Calibri" w:cs="Arial"/>
          <w:i/>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06772D" w:rsidRPr="00F65A06" w14:paraId="55DB0E14" w14:textId="77777777" w:rsidTr="00D61F50">
        <w:trPr>
          <w:trHeight w:val="106"/>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4F2F2"/>
            <w:vAlign w:val="center"/>
            <w:hideMark/>
          </w:tcPr>
          <w:p w14:paraId="5996F35E" w14:textId="77777777" w:rsidR="0006772D" w:rsidRPr="00BC0AAD" w:rsidRDefault="0006772D" w:rsidP="00BC0AAD">
            <w:pPr>
              <w:pStyle w:val="Paragraphedeliste"/>
              <w:numPr>
                <w:ilvl w:val="0"/>
                <w:numId w:val="33"/>
              </w:numPr>
              <w:spacing w:before="0"/>
              <w:jc w:val="both"/>
              <w:rPr>
                <w:rFonts w:cs="Arial"/>
              </w:rPr>
            </w:pPr>
            <w:r w:rsidRPr="00BC0AAD">
              <w:rPr>
                <w:rFonts w:cs="Arial"/>
                <w:b/>
                <w:sz w:val="20"/>
              </w:rPr>
              <w:t>Périmètre et finalité de la recherche</w:t>
            </w:r>
          </w:p>
        </w:tc>
        <w:tc>
          <w:tcPr>
            <w:tcW w:w="240" w:type="pct"/>
            <w:tcBorders>
              <w:top w:val="single" w:sz="4" w:space="0" w:color="7F7F7F"/>
              <w:left w:val="single" w:sz="4" w:space="0" w:color="7F7F7F"/>
              <w:bottom w:val="single" w:sz="4" w:space="0" w:color="7F7F7F"/>
              <w:right w:val="single" w:sz="4" w:space="0" w:color="7F7F7F"/>
            </w:tcBorders>
            <w:shd w:val="clear" w:color="auto" w:fill="F4F2F2"/>
            <w:vAlign w:val="center"/>
          </w:tcPr>
          <w:p w14:paraId="0F03459A" w14:textId="77777777" w:rsidR="0006772D" w:rsidRPr="00F65A06"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4F2F2"/>
            <w:vAlign w:val="center"/>
          </w:tcPr>
          <w:p w14:paraId="0B91E05E" w14:textId="77777777" w:rsidR="0006772D" w:rsidRPr="00F65A06"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4F2F2"/>
          </w:tcPr>
          <w:p w14:paraId="76592B32" w14:textId="77777777" w:rsidR="0006772D" w:rsidRDefault="0006772D" w:rsidP="00A31DF7">
            <w:pPr>
              <w:spacing w:before="0"/>
              <w:ind w:left="0" w:firstLine="0"/>
              <w:jc w:val="center"/>
              <w:rPr>
                <w:rFonts w:ascii="Calibri" w:eastAsia="Calibri" w:hAnsi="Calibri" w:cs="Arial"/>
                <w:b/>
                <w:sz w:val="20"/>
              </w:rPr>
            </w:pPr>
            <w:r>
              <w:rPr>
                <w:rFonts w:ascii="Calibri" w:eastAsia="Calibri" w:hAnsi="Calibri" w:cs="Arial"/>
                <w:b/>
                <w:sz w:val="20"/>
              </w:rPr>
              <w:t>N/A</w:t>
            </w:r>
          </w:p>
        </w:tc>
      </w:tr>
      <w:tr w:rsidR="0006772D" w:rsidRPr="001608E6" w14:paraId="465BDA8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B80B47"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La recherche entre dans le champ des recherches n’impliquant pas la personne humaine (RNIPH), c’est-à-dire qu’elle est réalisée : </w:t>
            </w:r>
          </w:p>
          <w:p w14:paraId="62957FDA" w14:textId="77777777" w:rsidR="0006772D" w:rsidRPr="00330DD8" w:rsidRDefault="0006772D" w:rsidP="00A31DF7">
            <w:pPr>
              <w:pStyle w:val="Paragraphedeliste"/>
              <w:numPr>
                <w:ilvl w:val="0"/>
                <w:numId w:val="5"/>
              </w:numPr>
              <w:spacing w:before="0"/>
              <w:jc w:val="both"/>
              <w:rPr>
                <w:rFonts w:cs="Arial"/>
                <w:sz w:val="18"/>
                <w:szCs w:val="18"/>
              </w:rPr>
            </w:pPr>
            <w:r w:rsidRPr="00330DD8">
              <w:rPr>
                <w:rFonts w:cs="Arial"/>
                <w:sz w:val="18"/>
                <w:szCs w:val="18"/>
              </w:rPr>
              <w:t>à partir des seules données collectées lors du soin ou de recherches antérieures ;</w:t>
            </w:r>
          </w:p>
          <w:p w14:paraId="1C56BEF7" w14:textId="77777777" w:rsidR="0006772D" w:rsidRDefault="0006772D" w:rsidP="00A31DF7">
            <w:pPr>
              <w:pStyle w:val="Paragraphedeliste"/>
              <w:numPr>
                <w:ilvl w:val="0"/>
                <w:numId w:val="5"/>
              </w:numPr>
              <w:spacing w:before="0"/>
              <w:jc w:val="both"/>
              <w:rPr>
                <w:rFonts w:cs="Arial"/>
                <w:sz w:val="18"/>
                <w:szCs w:val="18"/>
              </w:rPr>
            </w:pPr>
            <w:r>
              <w:rPr>
                <w:rFonts w:cs="Arial"/>
                <w:sz w:val="18"/>
                <w:szCs w:val="18"/>
              </w:rPr>
              <w:t>ou à partir de données collectées spécifiquement pour la recherche mais pour d’autres fins que l’amélioration des connaissances biologiques et médicales ;</w:t>
            </w:r>
          </w:p>
          <w:p w14:paraId="46E8CB5E" w14:textId="77777777" w:rsidR="0006772D" w:rsidRPr="001608E6" w:rsidRDefault="0006772D" w:rsidP="00A31DF7">
            <w:pPr>
              <w:pStyle w:val="Paragraphedeliste"/>
              <w:numPr>
                <w:ilvl w:val="0"/>
                <w:numId w:val="5"/>
              </w:numPr>
              <w:spacing w:before="0"/>
              <w:jc w:val="both"/>
              <w:rPr>
                <w:rFonts w:cs="Arial"/>
                <w:sz w:val="18"/>
                <w:szCs w:val="18"/>
              </w:rPr>
            </w:pPr>
            <w:r>
              <w:rPr>
                <w:rFonts w:cs="Arial"/>
                <w:sz w:val="18"/>
                <w:szCs w:val="18"/>
              </w:rPr>
              <w:t>ou à partir des seules données d’un système fils du SNDS.</w:t>
            </w:r>
          </w:p>
        </w:tc>
        <w:sdt>
          <w:sdtPr>
            <w:rPr>
              <w:rFonts w:ascii="Calibri" w:eastAsia="Calibri" w:hAnsi="Calibri" w:cs="Arial"/>
              <w:sz w:val="18"/>
              <w:szCs w:val="18"/>
            </w:rPr>
            <w:id w:val="-1239086552"/>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BCEB37B" w14:textId="6508239A" w:rsidR="0006772D"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8144714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3C869D2" w14:textId="77777777" w:rsidR="0006772D" w:rsidRPr="001608E6" w:rsidRDefault="0006772D"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A908C1B"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0BF6E8A0"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CDB240A"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recherche a un caractère d’intérêt public</w:t>
            </w:r>
          </w:p>
        </w:tc>
        <w:sdt>
          <w:sdtPr>
            <w:rPr>
              <w:rFonts w:ascii="Calibri" w:eastAsia="Calibri" w:hAnsi="Calibri" w:cs="Arial"/>
              <w:sz w:val="18"/>
              <w:szCs w:val="18"/>
            </w:rPr>
            <w:id w:val="684488468"/>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0279EA" w14:textId="4218BCBB" w:rsidR="0006772D"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1537720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00BB72A" w14:textId="77777777" w:rsidR="0006772D" w:rsidRPr="001608E6" w:rsidRDefault="0006772D"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C7E7FBB"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4C3DB7F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A4704BD"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Un protocole de recherche a été rédigé et validé scientifiquement par le responsable de la recherche</w:t>
            </w:r>
          </w:p>
        </w:tc>
        <w:sdt>
          <w:sdtPr>
            <w:rPr>
              <w:rFonts w:ascii="Calibri" w:eastAsia="Calibri" w:hAnsi="Calibri" w:cs="Arial"/>
              <w:sz w:val="18"/>
              <w:szCs w:val="18"/>
            </w:rPr>
            <w:id w:val="-879397271"/>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18D8C7F" w14:textId="75274A2E" w:rsidR="0006772D"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1156661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E53A2B4" w14:textId="77777777" w:rsidR="0006772D" w:rsidRPr="001608E6" w:rsidRDefault="0006772D"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995A092" w14:textId="77777777" w:rsidR="0006772D" w:rsidRPr="001608E6" w:rsidRDefault="0006772D" w:rsidP="0006772D">
            <w:pPr>
              <w:spacing w:before="0"/>
              <w:ind w:left="0" w:firstLine="0"/>
              <w:jc w:val="center"/>
              <w:rPr>
                <w:rFonts w:ascii="Calibri" w:eastAsia="Calibri" w:hAnsi="Calibri" w:cs="Arial"/>
                <w:sz w:val="18"/>
                <w:szCs w:val="18"/>
              </w:rPr>
            </w:pPr>
          </w:p>
        </w:tc>
      </w:tr>
      <w:tr w:rsidR="0006772D" w:rsidRPr="001608E6" w14:paraId="696B72CB"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6C737AC" w14:textId="77777777" w:rsidR="0006772D" w:rsidRDefault="0006772D"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La recherche n’a pas pour objet principal la </w:t>
            </w:r>
            <w:proofErr w:type="spellStart"/>
            <w:r>
              <w:rPr>
                <w:rFonts w:ascii="Calibri" w:eastAsia="Calibri" w:hAnsi="Calibri" w:cs="Arial"/>
                <w:sz w:val="18"/>
                <w:szCs w:val="18"/>
              </w:rPr>
              <w:t>réidentification</w:t>
            </w:r>
            <w:proofErr w:type="spellEnd"/>
            <w:r>
              <w:rPr>
                <w:rFonts w:ascii="Calibri" w:eastAsia="Calibri" w:hAnsi="Calibri" w:cs="Arial"/>
                <w:sz w:val="18"/>
                <w:szCs w:val="18"/>
              </w:rPr>
              <w:t xml:space="preserve"> des personnes à partir de leurs données génétiques </w:t>
            </w:r>
          </w:p>
        </w:tc>
        <w:sdt>
          <w:sdtPr>
            <w:rPr>
              <w:rFonts w:ascii="Calibri" w:eastAsia="Calibri" w:hAnsi="Calibri" w:cs="Arial"/>
              <w:sz w:val="18"/>
              <w:szCs w:val="18"/>
            </w:rPr>
            <w:id w:val="-1153373685"/>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AFC37C" w14:textId="407CFDB5" w:rsidR="0006772D"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66070090"/>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8EB4B95" w14:textId="77777777" w:rsidR="0006772D" w:rsidRPr="001608E6" w:rsidRDefault="0006772D"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15BF5D50" w14:textId="77777777" w:rsidR="0006772D" w:rsidRPr="001608E6" w:rsidRDefault="0006772D" w:rsidP="0006772D">
            <w:pPr>
              <w:spacing w:before="0"/>
              <w:ind w:left="0" w:firstLine="0"/>
              <w:jc w:val="center"/>
              <w:rPr>
                <w:rFonts w:ascii="Calibri" w:eastAsia="Calibri" w:hAnsi="Calibri" w:cs="Arial"/>
                <w:sz w:val="18"/>
                <w:szCs w:val="18"/>
              </w:rPr>
            </w:pPr>
          </w:p>
        </w:tc>
      </w:tr>
    </w:tbl>
    <w:p w14:paraId="5A1FC071" w14:textId="77777777" w:rsidR="00CD2E37" w:rsidRDefault="00CD2E37" w:rsidP="00A31DF7">
      <w:pPr>
        <w:spacing w:before="0"/>
      </w:pPr>
    </w:p>
    <w:p w14:paraId="0F26A212" w14:textId="77777777" w:rsidR="00CD2E37" w:rsidRDefault="00CD2E37">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06772D" w:rsidRPr="001608E6" w14:paraId="25BFFC2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824390C" w14:textId="77777777" w:rsidR="0006772D" w:rsidRPr="00BC0AAD" w:rsidRDefault="0006772D" w:rsidP="00BC0AAD">
            <w:pPr>
              <w:pStyle w:val="Paragraphedeliste"/>
              <w:numPr>
                <w:ilvl w:val="0"/>
                <w:numId w:val="33"/>
              </w:numPr>
              <w:spacing w:before="0"/>
              <w:rPr>
                <w:rFonts w:cs="Arial"/>
                <w:sz w:val="18"/>
                <w:szCs w:val="18"/>
              </w:rPr>
            </w:pPr>
            <w:r w:rsidRPr="00BC0AAD">
              <w:rPr>
                <w:rFonts w:cs="Arial"/>
                <w:b/>
                <w:sz w:val="20"/>
              </w:rPr>
              <w:lastRenderedPageBreak/>
              <w:t>Conditions et types de données traitées</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0AD5728" w14:textId="77777777" w:rsidR="0006772D" w:rsidRPr="00F65A06" w:rsidRDefault="0006772D" w:rsidP="0045061E">
            <w:pPr>
              <w:spacing w:before="0"/>
              <w:ind w:left="0" w:firstLine="0"/>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4F54C30" w14:textId="77777777" w:rsidR="0006772D" w:rsidRPr="00F65A06" w:rsidRDefault="0006772D" w:rsidP="0045061E">
            <w:pPr>
              <w:spacing w:before="0"/>
              <w:ind w:left="0" w:firstLine="0"/>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17878D3" w14:textId="77777777" w:rsidR="0006772D" w:rsidRDefault="0006772D" w:rsidP="0045061E">
            <w:pPr>
              <w:spacing w:before="0"/>
              <w:ind w:left="0" w:firstLine="0"/>
              <w:rPr>
                <w:rFonts w:ascii="Calibri" w:eastAsia="Calibri" w:hAnsi="Calibri" w:cs="Arial"/>
                <w:b/>
                <w:sz w:val="20"/>
              </w:rPr>
            </w:pPr>
            <w:r>
              <w:rPr>
                <w:rFonts w:ascii="Calibri" w:eastAsia="Calibri" w:hAnsi="Calibri" w:cs="Arial"/>
                <w:b/>
                <w:sz w:val="20"/>
              </w:rPr>
              <w:t>N/A</w:t>
            </w:r>
          </w:p>
        </w:tc>
      </w:tr>
      <w:tr w:rsidR="0045061E" w:rsidRPr="001608E6" w14:paraId="1054979D" w14:textId="77777777" w:rsidTr="00D61F50">
        <w:trPr>
          <w:trHeight w:val="202"/>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39168E"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Le numéro de sécurité social n’est pas traité</w:t>
            </w:r>
          </w:p>
        </w:tc>
        <w:sdt>
          <w:sdtPr>
            <w:rPr>
              <w:rFonts w:ascii="Calibri" w:eastAsia="Calibri" w:hAnsi="Calibri" w:cs="Arial"/>
              <w:sz w:val="18"/>
              <w:szCs w:val="18"/>
            </w:rPr>
            <w:id w:val="-618222877"/>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23387E" w14:textId="1486E12E" w:rsidR="0045061E"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1031087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03AEEF9"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vAlign w:val="center"/>
          </w:tcPr>
          <w:p w14:paraId="4FEE9EF2"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0C64ECE4"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8491284" w14:textId="45398568" w:rsidR="0045061E" w:rsidRDefault="0045061E" w:rsidP="00F23C8F">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Si les données utilisées sont issues du SNDS, elles proviennent de systèmes fils uniquement (bases de données légalement constituées à partir des données du SNDS central ou des données des bases sources du SNDS : PMSI, SNIIRAM ou </w:t>
            </w:r>
            <w:proofErr w:type="spellStart"/>
            <w:r w:rsidR="00F23C8F">
              <w:rPr>
                <w:rFonts w:ascii="Calibri" w:eastAsia="Calibri" w:hAnsi="Calibri" w:cs="Arial"/>
                <w:sz w:val="18"/>
                <w:szCs w:val="18"/>
              </w:rPr>
              <w:t>CépiDC</w:t>
            </w:r>
            <w:proofErr w:type="spellEnd"/>
            <w:r>
              <w:rPr>
                <w:rFonts w:ascii="Calibri" w:eastAsia="Calibri" w:hAnsi="Calibri" w:cs="Arial"/>
                <w:sz w:val="18"/>
                <w:szCs w:val="18"/>
              </w:rPr>
              <w:t>). Les données ne proviennent pas directement du SNDS central</w:t>
            </w:r>
          </w:p>
        </w:tc>
        <w:sdt>
          <w:sdtPr>
            <w:rPr>
              <w:rFonts w:ascii="Calibri" w:eastAsia="Calibri" w:hAnsi="Calibri" w:cs="Arial"/>
              <w:sz w:val="18"/>
              <w:szCs w:val="18"/>
            </w:rPr>
            <w:id w:val="-2018150147"/>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58196F"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1927277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CD49C1A"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80793374"/>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75770C" w14:textId="6C585200" w:rsidR="0045061E" w:rsidRPr="001608E6" w:rsidRDefault="007F0E35" w:rsidP="0045061E">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5061E" w:rsidRPr="001608E6" w14:paraId="0E1CAAA1" w14:textId="77777777" w:rsidTr="00D61F50">
        <w:trPr>
          <w:trHeight w:val="23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E09F07"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recherche n’implique pas l’appariement des données avec des bases extérieures à l’AP-HP</w:t>
            </w:r>
          </w:p>
        </w:tc>
        <w:sdt>
          <w:sdtPr>
            <w:rPr>
              <w:rFonts w:ascii="Calibri" w:eastAsia="Calibri" w:hAnsi="Calibri" w:cs="Arial"/>
              <w:sz w:val="18"/>
              <w:szCs w:val="18"/>
            </w:rPr>
            <w:id w:val="-892185622"/>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42418BDC" w14:textId="50654200" w:rsidR="0045061E"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5962519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679F593A"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tcPr>
          <w:p w14:paraId="672EEBE5"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425965B7"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CCA8E51"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La base de données de santé ne contient aucune donnée nominative (nom / prénom) : les personnes sont identifiées grâce à un code ou n° d’ordre. Ce code ou numéro est différent de l’IPP ou du NIP présents dans le dossier médical du patient</w:t>
            </w:r>
          </w:p>
        </w:tc>
        <w:sdt>
          <w:sdtPr>
            <w:rPr>
              <w:rFonts w:ascii="Calibri" w:eastAsia="Calibri" w:hAnsi="Calibri" w:cs="Arial"/>
              <w:sz w:val="18"/>
              <w:szCs w:val="18"/>
            </w:rPr>
            <w:id w:val="-1205944535"/>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01C2C399" w14:textId="7612133B" w:rsidR="0045061E"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4611151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27D675F6"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tcPr>
          <w:p w14:paraId="69782CBE"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358CCDD9" w14:textId="77777777" w:rsidTr="00D61F50">
        <w:trPr>
          <w:trHeight w:val="228"/>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9FFE82"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Seuls les professionnels ayant pris en charge le patient possèdent la correspondance entre l’identité des personnes et le code / n° d’ordre attribué</w:t>
            </w:r>
          </w:p>
        </w:tc>
        <w:sdt>
          <w:sdtPr>
            <w:rPr>
              <w:rFonts w:ascii="Calibri" w:eastAsia="Calibri" w:hAnsi="Calibri" w:cs="Arial"/>
              <w:sz w:val="18"/>
              <w:szCs w:val="18"/>
            </w:rPr>
            <w:id w:val="-153230313"/>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66F3CA0B" w14:textId="69616318" w:rsidR="0045061E"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1596734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319AFBE9" w14:textId="77777777" w:rsidR="0045061E" w:rsidRPr="001608E6" w:rsidRDefault="0045061E" w:rsidP="00A31DF7">
                <w:pPr>
                  <w:spacing w:before="0"/>
                  <w:ind w:left="0" w:firstLine="0"/>
                  <w:jc w:val="center"/>
                  <w:rPr>
                    <w:rFonts w:ascii="Calibri" w:eastAsia="Calibri" w:hAnsi="Calibri" w:cs="Arial"/>
                    <w:sz w:val="18"/>
                    <w:szCs w:val="18"/>
                  </w:rPr>
                </w:pPr>
                <w:r w:rsidRPr="001608E6">
                  <w:rPr>
                    <w:rFonts w:ascii="MS Gothic" w:eastAsia="MS Gothic" w:hAnsi="MS Gothic" w:cs="Arial" w:hint="eastAsia"/>
                    <w:sz w:val="18"/>
                    <w:szCs w:val="18"/>
                  </w:rPr>
                  <w:t>☐</w:t>
                </w:r>
              </w:p>
            </w:tc>
          </w:sdtContent>
        </w:sdt>
        <w:sdt>
          <w:sdtPr>
            <w:rPr>
              <w:rFonts w:ascii="Calibri" w:eastAsia="Calibri" w:hAnsi="Calibri" w:cs="Arial"/>
              <w:sz w:val="18"/>
              <w:szCs w:val="18"/>
            </w:rPr>
            <w:id w:val="29857065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tcPr>
              <w:p w14:paraId="21BEF369" w14:textId="77777777" w:rsidR="0045061E" w:rsidRPr="001608E6" w:rsidRDefault="00D61F50" w:rsidP="0045061E">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5061E" w:rsidRPr="001608E6" w14:paraId="1E00D11D"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C1DB57"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Seules les données strictement nécessaires à la réalisation de la recherche sont utilisées, et figurent parmi les catégories de données suivantes : </w:t>
            </w:r>
          </w:p>
          <w:p w14:paraId="29088CD2" w14:textId="77777777" w:rsidR="0045061E" w:rsidRDefault="0045061E" w:rsidP="00A31DF7">
            <w:pPr>
              <w:pStyle w:val="Paragraphedeliste"/>
              <w:numPr>
                <w:ilvl w:val="0"/>
                <w:numId w:val="6"/>
              </w:numPr>
              <w:spacing w:before="0"/>
              <w:jc w:val="both"/>
              <w:rPr>
                <w:rFonts w:cs="Arial"/>
                <w:sz w:val="18"/>
                <w:szCs w:val="18"/>
              </w:rPr>
            </w:pPr>
            <w:r>
              <w:rPr>
                <w:rFonts w:cs="Arial"/>
                <w:sz w:val="18"/>
                <w:szCs w:val="18"/>
              </w:rPr>
              <w:t>identification</w:t>
            </w:r>
          </w:p>
          <w:p w14:paraId="480F23A3" w14:textId="77777777" w:rsidR="0045061E" w:rsidRDefault="0045061E" w:rsidP="00A31DF7">
            <w:pPr>
              <w:pStyle w:val="Paragraphedeliste"/>
              <w:numPr>
                <w:ilvl w:val="1"/>
                <w:numId w:val="6"/>
              </w:numPr>
              <w:spacing w:before="0"/>
              <w:jc w:val="both"/>
              <w:rPr>
                <w:rFonts w:cs="Arial"/>
                <w:sz w:val="18"/>
                <w:szCs w:val="18"/>
              </w:rPr>
            </w:pPr>
            <w:r w:rsidRPr="00765B8F">
              <w:rPr>
                <w:rFonts w:cs="Arial"/>
                <w:sz w:val="18"/>
                <w:szCs w:val="18"/>
              </w:rPr>
              <w:t>âge ou date de naissance (mois et année de naissance, voire jour de naissance si ce dernier est nécessaire à la réalisation d'une recherche impliquant des personn</w:t>
            </w:r>
            <w:r>
              <w:rPr>
                <w:rFonts w:cs="Arial"/>
                <w:sz w:val="18"/>
                <w:szCs w:val="18"/>
              </w:rPr>
              <w:t>es âgées de moins de deux ans)</w:t>
            </w:r>
          </w:p>
          <w:p w14:paraId="07D70BC5" w14:textId="77777777" w:rsidR="0045061E" w:rsidRDefault="0045061E" w:rsidP="00A31DF7">
            <w:pPr>
              <w:pStyle w:val="Paragraphedeliste"/>
              <w:numPr>
                <w:ilvl w:val="1"/>
                <w:numId w:val="6"/>
              </w:numPr>
              <w:spacing w:before="0"/>
              <w:jc w:val="both"/>
              <w:rPr>
                <w:rFonts w:cs="Arial"/>
                <w:sz w:val="18"/>
                <w:szCs w:val="18"/>
              </w:rPr>
            </w:pPr>
            <w:r>
              <w:rPr>
                <w:rFonts w:cs="Arial"/>
                <w:sz w:val="18"/>
                <w:szCs w:val="18"/>
              </w:rPr>
              <w:t>lieu de naissance</w:t>
            </w:r>
          </w:p>
          <w:p w14:paraId="5FEB3917" w14:textId="77777777" w:rsidR="0045061E" w:rsidRDefault="0045061E" w:rsidP="00A31DF7">
            <w:pPr>
              <w:pStyle w:val="Paragraphedeliste"/>
              <w:numPr>
                <w:ilvl w:val="1"/>
                <w:numId w:val="6"/>
              </w:numPr>
              <w:spacing w:before="0"/>
              <w:jc w:val="both"/>
              <w:rPr>
                <w:rFonts w:cs="Arial"/>
                <w:sz w:val="18"/>
                <w:szCs w:val="18"/>
              </w:rPr>
            </w:pPr>
            <w:r>
              <w:rPr>
                <w:rFonts w:cs="Arial"/>
                <w:sz w:val="18"/>
                <w:szCs w:val="18"/>
              </w:rPr>
              <w:t>sexe</w:t>
            </w:r>
          </w:p>
          <w:p w14:paraId="5DFA0DDB" w14:textId="77777777" w:rsidR="0045061E" w:rsidRDefault="0045061E" w:rsidP="00A31DF7">
            <w:pPr>
              <w:pStyle w:val="Paragraphedeliste"/>
              <w:numPr>
                <w:ilvl w:val="1"/>
                <w:numId w:val="6"/>
              </w:numPr>
              <w:spacing w:before="0"/>
              <w:jc w:val="both"/>
              <w:rPr>
                <w:rFonts w:cs="Arial"/>
                <w:sz w:val="18"/>
                <w:szCs w:val="18"/>
              </w:rPr>
            </w:pPr>
            <w:r w:rsidRPr="00765B8F">
              <w:rPr>
                <w:rFonts w:cs="Arial"/>
                <w:sz w:val="18"/>
                <w:szCs w:val="18"/>
              </w:rPr>
              <w:t>pay</w:t>
            </w:r>
            <w:r>
              <w:rPr>
                <w:rFonts w:cs="Arial"/>
                <w:sz w:val="18"/>
                <w:szCs w:val="18"/>
              </w:rPr>
              <w:t>s et département de résidence</w:t>
            </w:r>
          </w:p>
          <w:p w14:paraId="5CF276FA" w14:textId="77777777" w:rsidR="0045061E" w:rsidRDefault="0045061E" w:rsidP="00A31DF7">
            <w:pPr>
              <w:pStyle w:val="Paragraphedeliste"/>
              <w:numPr>
                <w:ilvl w:val="1"/>
                <w:numId w:val="6"/>
              </w:numPr>
              <w:spacing w:before="0"/>
              <w:jc w:val="both"/>
              <w:rPr>
                <w:rFonts w:cs="Arial"/>
                <w:sz w:val="18"/>
                <w:szCs w:val="18"/>
              </w:rPr>
            </w:pPr>
            <w:r w:rsidRPr="00765B8F">
              <w:rPr>
                <w:rFonts w:cs="Arial"/>
                <w:sz w:val="18"/>
                <w:szCs w:val="18"/>
              </w:rPr>
              <w:t>numéro d'ordre ou code alphanumérique à l'exclusion des nom(s), prénom(s) et du numéro d'inscription au répertoire national d'identification des personnes physiques. Lorsque le code alphanumérique se compose de lettres correspondant aux nom et prénom des personnes concernées par la recherche, il peut correspondre aux deux premières lettres du nom et à la première lettre du prénom. Il est toutefois recommandé de se limiter aux seules initiales, c'est-à-dire à la première lettre du nom et à la première lettre du prénom. Ces initiales peuvent être complétées d'un numéro d'inclusion et/ou d'u</w:t>
            </w:r>
            <w:r>
              <w:rPr>
                <w:rFonts w:cs="Arial"/>
                <w:sz w:val="18"/>
                <w:szCs w:val="18"/>
              </w:rPr>
              <w:t>n numéro de centre participant</w:t>
            </w:r>
          </w:p>
          <w:p w14:paraId="5CCB4EA7" w14:textId="77777777" w:rsidR="0045061E" w:rsidRDefault="0045061E" w:rsidP="00A31DF7">
            <w:pPr>
              <w:pStyle w:val="Paragraphedeliste"/>
              <w:numPr>
                <w:ilvl w:val="0"/>
                <w:numId w:val="6"/>
              </w:numPr>
              <w:spacing w:before="0"/>
              <w:jc w:val="both"/>
              <w:rPr>
                <w:rFonts w:cs="Arial"/>
                <w:sz w:val="18"/>
                <w:szCs w:val="18"/>
              </w:rPr>
            </w:pPr>
            <w:r>
              <w:rPr>
                <w:rFonts w:cs="Arial"/>
                <w:sz w:val="18"/>
                <w:szCs w:val="18"/>
              </w:rPr>
              <w:t>d</w:t>
            </w:r>
            <w:r w:rsidRPr="00765B8F">
              <w:rPr>
                <w:rFonts w:cs="Arial"/>
                <w:sz w:val="18"/>
                <w:szCs w:val="18"/>
              </w:rPr>
              <w:t>onnées administratives d'identification des personnes concernées (nom, prénom, coordonnées postales, électroniques et téléphon</w:t>
            </w:r>
            <w:r>
              <w:rPr>
                <w:rFonts w:cs="Arial"/>
                <w:sz w:val="18"/>
                <w:szCs w:val="18"/>
              </w:rPr>
              <w:t>iques, coordonnées bancaires)</w:t>
            </w:r>
          </w:p>
          <w:p w14:paraId="7E9543D7"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santé : les données strictement nécessaires à la réalisation de la recherche et relatives à la santé de la personne qui s'y prête (par exemple : poids, taille, thérapie suivie dans le cadre de la recherche et concomitante, résultats d'examens, résultats issus d'analyse d'échantillons biologiques, imagerie médicale, données relatives aux effets et événements indésirables, antécédents personnels ou familiaux, maladies ou événements associés, données relatives à un état de santé susceptible d'influencer les résultats ou de rendre impossible la participation en application de</w:t>
            </w:r>
            <w:r>
              <w:rPr>
                <w:rFonts w:cs="Arial"/>
                <w:sz w:val="18"/>
                <w:szCs w:val="18"/>
              </w:rPr>
              <w:t xml:space="preserve"> contre-indications médicales)</w:t>
            </w:r>
          </w:p>
          <w:p w14:paraId="3F5893E1"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photographie et/ou vidéo et/ou enregistrements vocaux ne permettant pas l'identification des personnes concernées par la recherche (par exemple avec masquage du visage, des yeux, des signes distinctifs) et recueillies dans des conditions conformes aux dispositions applicables en matière de droit à</w:t>
            </w:r>
            <w:r>
              <w:rPr>
                <w:rFonts w:cs="Arial"/>
                <w:sz w:val="18"/>
                <w:szCs w:val="18"/>
              </w:rPr>
              <w:t xml:space="preserve"> l'image et de droit à la voix</w:t>
            </w:r>
          </w:p>
          <w:p w14:paraId="442DF37B"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dates relatives à la conduite de la recherche (notamment la date d'inclusion et les dates de visi</w:t>
            </w:r>
            <w:r>
              <w:rPr>
                <w:rFonts w:cs="Arial"/>
                <w:sz w:val="18"/>
                <w:szCs w:val="18"/>
              </w:rPr>
              <w:t>tes ou de recueil des données)</w:t>
            </w:r>
          </w:p>
          <w:p w14:paraId="31E2A03C" w14:textId="77777777" w:rsidR="0045061E" w:rsidRDefault="0045061E" w:rsidP="00A31DF7">
            <w:pPr>
              <w:pStyle w:val="Paragraphedeliste"/>
              <w:numPr>
                <w:ilvl w:val="0"/>
                <w:numId w:val="6"/>
              </w:numPr>
              <w:spacing w:before="0"/>
              <w:jc w:val="both"/>
              <w:rPr>
                <w:rFonts w:cs="Arial"/>
                <w:sz w:val="18"/>
                <w:szCs w:val="18"/>
              </w:rPr>
            </w:pPr>
            <w:r>
              <w:rPr>
                <w:rFonts w:cs="Arial"/>
                <w:sz w:val="18"/>
                <w:szCs w:val="18"/>
              </w:rPr>
              <w:t>origine ethnique</w:t>
            </w:r>
          </w:p>
          <w:p w14:paraId="5E29DC83"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 xml:space="preserve">données génétiques strictement nécessaires pour répondre aux objectifs ou finalités de la recherche, ne pouvant en aucun cas être utilisées aux fins d'identification ou de </w:t>
            </w:r>
            <w:proofErr w:type="spellStart"/>
            <w:r w:rsidRPr="00765B8F">
              <w:rPr>
                <w:rFonts w:cs="Arial"/>
                <w:sz w:val="18"/>
                <w:szCs w:val="18"/>
              </w:rPr>
              <w:t>réidentification</w:t>
            </w:r>
            <w:proofErr w:type="spellEnd"/>
            <w:r w:rsidRPr="00765B8F">
              <w:rPr>
                <w:rFonts w:cs="Arial"/>
                <w:sz w:val="18"/>
                <w:szCs w:val="18"/>
              </w:rPr>
              <w:t xml:space="preserve"> des personnes, et dont le traitement s'effectue dans les conditions suivantes :</w:t>
            </w:r>
          </w:p>
          <w:p w14:paraId="06FD68B5" w14:textId="77777777" w:rsidR="0045061E" w:rsidRDefault="0045061E" w:rsidP="00A31DF7">
            <w:pPr>
              <w:pStyle w:val="Paragraphedeliste"/>
              <w:numPr>
                <w:ilvl w:val="1"/>
                <w:numId w:val="6"/>
              </w:numPr>
              <w:spacing w:before="0"/>
              <w:jc w:val="both"/>
              <w:rPr>
                <w:rFonts w:cs="Arial"/>
                <w:sz w:val="18"/>
                <w:szCs w:val="18"/>
              </w:rPr>
            </w:pPr>
            <w:r w:rsidRPr="00765B8F">
              <w:rPr>
                <w:rFonts w:cs="Arial"/>
                <w:sz w:val="18"/>
                <w:szCs w:val="18"/>
              </w:rPr>
              <w:t xml:space="preserve">réutilisation de données génétiques, obtenues dans le cadre de la prise en charge médicale ou lors d'une recherche antérieure selon les dispositions </w:t>
            </w:r>
            <w:r w:rsidRPr="00765B8F">
              <w:rPr>
                <w:rFonts w:cs="Arial"/>
                <w:sz w:val="18"/>
                <w:szCs w:val="18"/>
              </w:rPr>
              <w:lastRenderedPageBreak/>
              <w:t>législatives applicables alors en vigueur ou,</w:t>
            </w:r>
          </w:p>
          <w:p w14:paraId="42A6966F" w14:textId="77777777" w:rsidR="0045061E" w:rsidRDefault="0045061E" w:rsidP="00A31DF7">
            <w:pPr>
              <w:pStyle w:val="Paragraphedeliste"/>
              <w:numPr>
                <w:ilvl w:val="1"/>
                <w:numId w:val="6"/>
              </w:numPr>
              <w:spacing w:before="0"/>
              <w:jc w:val="both"/>
              <w:rPr>
                <w:rFonts w:cs="Arial"/>
                <w:sz w:val="18"/>
                <w:szCs w:val="18"/>
              </w:rPr>
            </w:pPr>
            <w:r w:rsidRPr="00765B8F">
              <w:rPr>
                <w:rFonts w:cs="Arial"/>
                <w:sz w:val="18"/>
                <w:szCs w:val="18"/>
              </w:rPr>
              <w:t xml:space="preserve">réalisation d'un examen des caractéristiques génétiques selon les conditions prévues au premier alinéa </w:t>
            </w:r>
            <w:r>
              <w:rPr>
                <w:rFonts w:cs="Arial"/>
                <w:sz w:val="18"/>
                <w:szCs w:val="18"/>
              </w:rPr>
              <w:t>de l'article L.1131-1-1 du CSP</w:t>
            </w:r>
          </w:p>
          <w:p w14:paraId="0BE60063" w14:textId="77777777" w:rsidR="0045061E" w:rsidRDefault="0045061E" w:rsidP="00A31DF7">
            <w:pPr>
              <w:pStyle w:val="Paragraphedeliste"/>
              <w:numPr>
                <w:ilvl w:val="0"/>
                <w:numId w:val="6"/>
              </w:numPr>
              <w:spacing w:before="0"/>
              <w:jc w:val="both"/>
              <w:rPr>
                <w:rFonts w:cs="Arial"/>
                <w:sz w:val="18"/>
                <w:szCs w:val="18"/>
              </w:rPr>
            </w:pPr>
            <w:r>
              <w:rPr>
                <w:rFonts w:cs="Arial"/>
                <w:sz w:val="18"/>
                <w:szCs w:val="18"/>
              </w:rPr>
              <w:t>situation familiale</w:t>
            </w:r>
          </w:p>
          <w:p w14:paraId="11A98433"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niveau de formation (par exemple, primaire, secondaire, supé</w:t>
            </w:r>
            <w:r>
              <w:rPr>
                <w:rFonts w:cs="Arial"/>
                <w:sz w:val="18"/>
                <w:szCs w:val="18"/>
              </w:rPr>
              <w:t>rieur)</w:t>
            </w:r>
          </w:p>
          <w:p w14:paraId="2F414EC7"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 xml:space="preserve">catégorie socioprofessionnelle (par </w:t>
            </w:r>
            <w:r>
              <w:rPr>
                <w:rFonts w:cs="Arial"/>
                <w:sz w:val="18"/>
                <w:szCs w:val="18"/>
              </w:rPr>
              <w:t>exemple, les catégories INSEE)</w:t>
            </w:r>
          </w:p>
          <w:p w14:paraId="7777EF3F"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vie professionnelle (par exemple : profession actuelle, historique, chômage, trajets et déplacements professionnels,</w:t>
            </w:r>
            <w:r>
              <w:rPr>
                <w:rFonts w:cs="Arial"/>
                <w:sz w:val="18"/>
                <w:szCs w:val="18"/>
              </w:rPr>
              <w:t xml:space="preserve"> expositions professionnelles)</w:t>
            </w:r>
          </w:p>
          <w:p w14:paraId="4F22449D"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régime d'affiliation à la sécurité sociale (à l'exclusion du numéro d'inscription au répertoire national d'identification des personnes physiques), assurance complémentair</w:t>
            </w:r>
            <w:r>
              <w:rPr>
                <w:rFonts w:cs="Arial"/>
                <w:sz w:val="18"/>
                <w:szCs w:val="18"/>
              </w:rPr>
              <w:t>e (mutuelle, assurance privée)</w:t>
            </w:r>
          </w:p>
          <w:p w14:paraId="70AF1745"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participation à d'autres recherches ou études, en vue de s'assurer du respect des</w:t>
            </w:r>
            <w:r>
              <w:rPr>
                <w:rFonts w:cs="Arial"/>
                <w:sz w:val="18"/>
                <w:szCs w:val="18"/>
              </w:rPr>
              <w:t xml:space="preserve"> critères d'inclusion</w:t>
            </w:r>
          </w:p>
          <w:p w14:paraId="081CA2EA"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déplacements (par exemple vers le lieu de soin ou de la rech</w:t>
            </w:r>
            <w:r>
              <w:rPr>
                <w:rFonts w:cs="Arial"/>
                <w:sz w:val="18"/>
                <w:szCs w:val="18"/>
              </w:rPr>
              <w:t>erche : mode, durée, distance)</w:t>
            </w:r>
          </w:p>
          <w:p w14:paraId="4DA28D66"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consomma</w:t>
            </w:r>
            <w:r>
              <w:rPr>
                <w:rFonts w:cs="Arial"/>
                <w:sz w:val="18"/>
                <w:szCs w:val="18"/>
              </w:rPr>
              <w:t>tion de tabac, alcool, drogues</w:t>
            </w:r>
          </w:p>
          <w:p w14:paraId="70176A34"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habitudes de vie et comportements, par exemple : dépendance (seul, en institution, autonome, grabataire), assistance (aide-ménagère, familiale), exercice physique (intensité, fréquence, durée), régime et com</w:t>
            </w:r>
            <w:r>
              <w:rPr>
                <w:rFonts w:cs="Arial"/>
                <w:sz w:val="18"/>
                <w:szCs w:val="18"/>
              </w:rPr>
              <w:t>portement alimentaire, loisirs</w:t>
            </w:r>
          </w:p>
          <w:p w14:paraId="4D523929"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mode de vie, par exemple : urbain, semi-urbain, nomade, sédentaire ; habitat (maison particulière ou immeuble, éta</w:t>
            </w:r>
            <w:r>
              <w:rPr>
                <w:rFonts w:cs="Arial"/>
                <w:sz w:val="18"/>
                <w:szCs w:val="18"/>
              </w:rPr>
              <w:t>ge, ascenseur, etc.)</w:t>
            </w:r>
          </w:p>
          <w:p w14:paraId="6667C5DD" w14:textId="77777777" w:rsidR="0045061E" w:rsidRDefault="0045061E" w:rsidP="00A31DF7">
            <w:pPr>
              <w:pStyle w:val="Paragraphedeliste"/>
              <w:numPr>
                <w:ilvl w:val="0"/>
                <w:numId w:val="6"/>
              </w:numPr>
              <w:spacing w:before="0"/>
              <w:jc w:val="both"/>
              <w:rPr>
                <w:rFonts w:cs="Arial"/>
                <w:sz w:val="18"/>
                <w:szCs w:val="18"/>
              </w:rPr>
            </w:pPr>
            <w:r>
              <w:rPr>
                <w:rFonts w:cs="Arial"/>
                <w:sz w:val="18"/>
                <w:szCs w:val="18"/>
              </w:rPr>
              <w:t>vie sexuelle</w:t>
            </w:r>
          </w:p>
          <w:p w14:paraId="361EA5AC"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statut vital, lorsque cette information figure dans le document source ou est connue du professionnel</w:t>
            </w:r>
            <w:r>
              <w:rPr>
                <w:rFonts w:cs="Arial"/>
                <w:sz w:val="18"/>
                <w:szCs w:val="18"/>
              </w:rPr>
              <w:t xml:space="preserve"> intervenant dans la recherche</w:t>
            </w:r>
          </w:p>
          <w:p w14:paraId="50C69106" w14:textId="77777777" w:rsidR="0045061E" w:rsidRDefault="0045061E" w:rsidP="00A31DF7">
            <w:pPr>
              <w:pStyle w:val="Paragraphedeliste"/>
              <w:numPr>
                <w:ilvl w:val="0"/>
                <w:numId w:val="6"/>
              </w:numPr>
              <w:spacing w:before="0"/>
              <w:jc w:val="both"/>
              <w:rPr>
                <w:rFonts w:cs="Arial"/>
                <w:sz w:val="18"/>
                <w:szCs w:val="18"/>
              </w:rPr>
            </w:pPr>
            <w:r w:rsidRPr="00765B8F">
              <w:rPr>
                <w:rFonts w:cs="Arial"/>
                <w:sz w:val="18"/>
                <w:szCs w:val="18"/>
              </w:rPr>
              <w:t xml:space="preserve">remboursement des frais engagés par la personne </w:t>
            </w:r>
            <w:r>
              <w:rPr>
                <w:rFonts w:cs="Arial"/>
                <w:sz w:val="18"/>
                <w:szCs w:val="18"/>
              </w:rPr>
              <w:t>concernée, liés à la recherche</w:t>
            </w:r>
          </w:p>
          <w:p w14:paraId="6CB66F57" w14:textId="77777777" w:rsidR="0045061E" w:rsidRPr="00765B8F" w:rsidRDefault="0045061E" w:rsidP="00A31DF7">
            <w:pPr>
              <w:pStyle w:val="Paragraphedeliste"/>
              <w:numPr>
                <w:ilvl w:val="0"/>
                <w:numId w:val="6"/>
              </w:numPr>
              <w:spacing w:before="0"/>
              <w:jc w:val="both"/>
              <w:rPr>
                <w:rFonts w:cs="Arial"/>
                <w:sz w:val="18"/>
                <w:szCs w:val="18"/>
              </w:rPr>
            </w:pPr>
            <w:r w:rsidRPr="00765B8F">
              <w:rPr>
                <w:rFonts w:cs="Arial"/>
                <w:sz w:val="18"/>
                <w:szCs w:val="18"/>
              </w:rPr>
              <w:t>échelle de qualité de vie ou autres informations sur la qualité de vie de la personne.</w:t>
            </w:r>
          </w:p>
        </w:tc>
        <w:sdt>
          <w:sdtPr>
            <w:rPr>
              <w:rFonts w:ascii="Calibri" w:eastAsia="Calibri" w:hAnsi="Calibri" w:cs="Arial"/>
              <w:sz w:val="18"/>
              <w:szCs w:val="18"/>
            </w:rPr>
            <w:id w:val="1918431339"/>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DDA467B" w14:textId="40512A24" w:rsidR="0045061E"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14680611"/>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CEA97D" w14:textId="77777777" w:rsidR="0045061E" w:rsidRPr="001608E6" w:rsidRDefault="00D61F50"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auto"/>
            <w:vAlign w:val="center"/>
          </w:tcPr>
          <w:p w14:paraId="7848DADA" w14:textId="77777777" w:rsidR="0045061E" w:rsidRPr="001608E6" w:rsidRDefault="0045061E" w:rsidP="0045061E">
            <w:pPr>
              <w:spacing w:before="0"/>
              <w:ind w:left="0" w:firstLine="0"/>
              <w:jc w:val="center"/>
              <w:rPr>
                <w:rFonts w:ascii="Calibri" w:eastAsia="Calibri" w:hAnsi="Calibri" w:cs="Arial"/>
                <w:sz w:val="18"/>
                <w:szCs w:val="18"/>
              </w:rPr>
            </w:pPr>
          </w:p>
        </w:tc>
      </w:tr>
    </w:tbl>
    <w:p w14:paraId="2062F903" w14:textId="77777777" w:rsidR="00205CFB" w:rsidRPr="00001263" w:rsidRDefault="00205CFB" w:rsidP="00351DE4">
      <w:pPr>
        <w:spacing w:before="0"/>
        <w:ind w:left="0" w:firstLine="0"/>
        <w:rPr>
          <w:sz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45061E" w:rsidRPr="001608E6" w14:paraId="0AE4B0C9"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FF7B9C4" w14:textId="77777777" w:rsidR="0045061E" w:rsidRPr="00BC0AAD" w:rsidRDefault="0045061E" w:rsidP="00BC0AAD">
            <w:pPr>
              <w:pStyle w:val="Paragraphedeliste"/>
              <w:numPr>
                <w:ilvl w:val="0"/>
                <w:numId w:val="33"/>
              </w:numPr>
              <w:spacing w:before="0"/>
              <w:rPr>
                <w:rFonts w:cs="Arial"/>
                <w:sz w:val="18"/>
                <w:szCs w:val="18"/>
              </w:rPr>
            </w:pPr>
            <w:r w:rsidRPr="00BC0AAD">
              <w:rPr>
                <w:rFonts w:cs="Arial"/>
                <w:b/>
                <w:sz w:val="20"/>
              </w:rPr>
              <w:t>Accès aux données de la recherche (hors données nominatives)</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9E473B" w14:textId="77777777" w:rsidR="0045061E" w:rsidRPr="00F65A06" w:rsidRDefault="0045061E" w:rsidP="00A31DF7">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C1F70A9" w14:textId="77777777" w:rsidR="0045061E" w:rsidRPr="00F65A06" w:rsidRDefault="0045061E" w:rsidP="00A31DF7">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D31CF26" w14:textId="77777777" w:rsidR="0045061E" w:rsidRDefault="0045061E" w:rsidP="007B5405">
            <w:pPr>
              <w:spacing w:before="0"/>
              <w:ind w:left="0" w:firstLine="0"/>
              <w:rPr>
                <w:rFonts w:ascii="Calibri" w:eastAsia="Calibri" w:hAnsi="Calibri" w:cs="Arial"/>
                <w:b/>
                <w:sz w:val="20"/>
              </w:rPr>
            </w:pPr>
            <w:r>
              <w:rPr>
                <w:rFonts w:ascii="Calibri" w:eastAsia="Calibri" w:hAnsi="Calibri" w:cs="Arial"/>
                <w:b/>
                <w:sz w:val="20"/>
              </w:rPr>
              <w:t>N/A</w:t>
            </w:r>
          </w:p>
        </w:tc>
      </w:tr>
      <w:tr w:rsidR="0045061E" w:rsidRPr="001608E6" w14:paraId="19D3625B"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25EC98B"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Toutes les personnes accédant aux données sont soumises au secret professionnel</w:t>
            </w:r>
          </w:p>
        </w:tc>
        <w:sdt>
          <w:sdtPr>
            <w:rPr>
              <w:rFonts w:ascii="Calibri" w:eastAsia="Calibri" w:hAnsi="Calibri" w:cs="Arial"/>
              <w:sz w:val="18"/>
              <w:szCs w:val="18"/>
            </w:rPr>
            <w:id w:val="1651244883"/>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6687A8" w14:textId="65D6D39B" w:rsidR="0045061E"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19753735"/>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D6EE750"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2ACCA22" w14:textId="77777777" w:rsidR="0045061E" w:rsidRPr="001608E6" w:rsidRDefault="0045061E" w:rsidP="0045061E">
            <w:pPr>
              <w:spacing w:before="0"/>
              <w:ind w:left="0" w:firstLine="0"/>
              <w:jc w:val="center"/>
              <w:rPr>
                <w:rFonts w:ascii="Calibri" w:eastAsia="Calibri" w:hAnsi="Calibri" w:cs="Arial"/>
                <w:sz w:val="18"/>
                <w:szCs w:val="18"/>
              </w:rPr>
            </w:pPr>
          </w:p>
        </w:tc>
      </w:tr>
      <w:tr w:rsidR="0045061E" w:rsidRPr="001608E6" w14:paraId="5F41F4E0"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D70F507" w14:textId="77777777" w:rsidR="0045061E" w:rsidRDefault="0045061E" w:rsidP="00A31DF7">
            <w:pPr>
              <w:spacing w:before="0"/>
              <w:ind w:left="0" w:firstLine="0"/>
              <w:jc w:val="both"/>
              <w:rPr>
                <w:rFonts w:ascii="Calibri" w:eastAsia="Calibri" w:hAnsi="Calibri" w:cs="Arial"/>
                <w:sz w:val="18"/>
                <w:szCs w:val="18"/>
              </w:rPr>
            </w:pPr>
            <w:r>
              <w:rPr>
                <w:rFonts w:ascii="Calibri" w:eastAsia="Calibri" w:hAnsi="Calibri" w:cs="Arial"/>
                <w:sz w:val="18"/>
                <w:szCs w:val="18"/>
              </w:rPr>
              <w:t>Les personnes accédant aux données (hors d</w:t>
            </w:r>
            <w:r w:rsidRPr="00765B8F">
              <w:rPr>
                <w:rFonts w:ascii="Calibri" w:eastAsia="Calibri" w:hAnsi="Calibri" w:cs="Arial"/>
                <w:sz w:val="18"/>
                <w:szCs w:val="18"/>
              </w:rPr>
              <w:t>onnées administratives d'identification</w:t>
            </w:r>
            <w:r>
              <w:rPr>
                <w:rFonts w:ascii="Calibri" w:eastAsia="Calibri" w:hAnsi="Calibri" w:cs="Arial"/>
                <w:sz w:val="18"/>
                <w:szCs w:val="18"/>
              </w:rPr>
              <w:t xml:space="preserve">), sont légitimes et figurent sur la liste suivante : </w:t>
            </w:r>
          </w:p>
          <w:p w14:paraId="517501AE"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 responsable de tr</w:t>
            </w:r>
            <w:r>
              <w:rPr>
                <w:rFonts w:cs="Arial"/>
                <w:sz w:val="18"/>
                <w:szCs w:val="18"/>
              </w:rPr>
              <w:t>aitement et ses sous-traitants</w:t>
            </w:r>
          </w:p>
          <w:p w14:paraId="10CE5EE2"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 responsabl</w:t>
            </w:r>
            <w:r>
              <w:rPr>
                <w:rFonts w:cs="Arial"/>
                <w:sz w:val="18"/>
                <w:szCs w:val="18"/>
              </w:rPr>
              <w:t>e scientifique de la recherche</w:t>
            </w:r>
          </w:p>
          <w:p w14:paraId="581AC271"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les professionnels intervenant dans la recherche et les personnels agissant sous leur r</w:t>
            </w:r>
            <w:r>
              <w:rPr>
                <w:rFonts w:cs="Arial"/>
                <w:sz w:val="18"/>
                <w:szCs w:val="18"/>
              </w:rPr>
              <w:t>esponsabilité ou leur autorité</w:t>
            </w:r>
          </w:p>
          <w:p w14:paraId="15A247B0"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 personnel des sociétés du groupe auquel appartient le responsable de traitement et participant au recueil et à l'analyse des données dans le cadre de la</w:t>
            </w:r>
            <w:r>
              <w:rPr>
                <w:rFonts w:cs="Arial"/>
                <w:sz w:val="18"/>
                <w:szCs w:val="18"/>
              </w:rPr>
              <w:t xml:space="preserve"> recherche</w:t>
            </w:r>
          </w:p>
          <w:p w14:paraId="0DA4EE3A"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les personnes chargées de la collecte, du contrôle qualité, du traiteme</w:t>
            </w:r>
            <w:r>
              <w:rPr>
                <w:rFonts w:cs="Arial"/>
                <w:sz w:val="18"/>
                <w:szCs w:val="18"/>
              </w:rPr>
              <w:t>nt et de l'analyse des données</w:t>
            </w:r>
          </w:p>
          <w:p w14:paraId="0B53DEE5" w14:textId="77777777" w:rsidR="0045061E" w:rsidRPr="00765B8F" w:rsidRDefault="0045061E" w:rsidP="00A31DF7">
            <w:pPr>
              <w:pStyle w:val="Paragraphedeliste"/>
              <w:numPr>
                <w:ilvl w:val="0"/>
                <w:numId w:val="8"/>
              </w:numPr>
              <w:spacing w:before="0"/>
              <w:jc w:val="both"/>
              <w:rPr>
                <w:rFonts w:cs="Arial"/>
                <w:sz w:val="18"/>
                <w:szCs w:val="18"/>
              </w:rPr>
            </w:pPr>
            <w:r w:rsidRPr="00765B8F">
              <w:rPr>
                <w:rFonts w:cs="Arial"/>
                <w:sz w:val="18"/>
                <w:szCs w:val="18"/>
              </w:rPr>
              <w:t>les personnes chargées des affaires réglementaires et de l'enregistrement de la recherche au</w:t>
            </w:r>
            <w:r>
              <w:rPr>
                <w:rFonts w:cs="Arial"/>
                <w:sz w:val="18"/>
                <w:szCs w:val="18"/>
              </w:rPr>
              <w:t>près des autorités compétentes</w:t>
            </w:r>
          </w:p>
          <w:p w14:paraId="2B9AB708" w14:textId="77777777" w:rsidR="0045061E" w:rsidRDefault="0045061E" w:rsidP="00A31DF7">
            <w:pPr>
              <w:pStyle w:val="Paragraphedeliste"/>
              <w:numPr>
                <w:ilvl w:val="0"/>
                <w:numId w:val="8"/>
              </w:numPr>
              <w:spacing w:before="0"/>
              <w:jc w:val="both"/>
              <w:rPr>
                <w:rFonts w:cs="Arial"/>
                <w:sz w:val="18"/>
                <w:szCs w:val="18"/>
              </w:rPr>
            </w:pPr>
            <w:r w:rsidRPr="00765B8F">
              <w:rPr>
                <w:rFonts w:cs="Arial"/>
                <w:sz w:val="18"/>
                <w:szCs w:val="18"/>
              </w:rPr>
              <w:t>le personnel d'autorités sanitaires et d'autorités publiques de contrôle légalement habilité, dans le cadre d'une mission particulière ou de l'exerci</w:t>
            </w:r>
            <w:r>
              <w:rPr>
                <w:rFonts w:cs="Arial"/>
                <w:sz w:val="18"/>
                <w:szCs w:val="18"/>
              </w:rPr>
              <w:t>ce d'un droit de communication</w:t>
            </w:r>
          </w:p>
          <w:p w14:paraId="696C7E74" w14:textId="77777777" w:rsidR="0045061E" w:rsidRDefault="0045061E" w:rsidP="00A31DF7">
            <w:pPr>
              <w:pStyle w:val="Paragraphedeliste"/>
              <w:numPr>
                <w:ilvl w:val="0"/>
                <w:numId w:val="8"/>
              </w:numPr>
              <w:spacing w:before="0"/>
              <w:jc w:val="both"/>
              <w:rPr>
                <w:rFonts w:cs="Arial"/>
                <w:sz w:val="18"/>
                <w:szCs w:val="18"/>
              </w:rPr>
            </w:pPr>
            <w:r w:rsidRPr="00765B8F">
              <w:rPr>
                <w:rFonts w:cs="Arial"/>
                <w:sz w:val="18"/>
                <w:szCs w:val="18"/>
              </w:rPr>
              <w:t>le personnel habilité agissant sous la responsabilité de l'organisme d'assurance garantissant la responsabilité civil</w:t>
            </w:r>
            <w:r>
              <w:rPr>
                <w:rFonts w:cs="Arial"/>
                <w:sz w:val="18"/>
                <w:szCs w:val="18"/>
              </w:rPr>
              <w:t>e du responsable de traitement</w:t>
            </w:r>
          </w:p>
          <w:p w14:paraId="023C0C19" w14:textId="77777777" w:rsidR="0045061E" w:rsidRPr="00205CFB" w:rsidRDefault="0045061E" w:rsidP="00A31DF7">
            <w:pPr>
              <w:pStyle w:val="Paragraphedeliste"/>
              <w:numPr>
                <w:ilvl w:val="0"/>
                <w:numId w:val="8"/>
              </w:numPr>
              <w:spacing w:before="0"/>
              <w:jc w:val="both"/>
              <w:rPr>
                <w:rFonts w:cs="Arial"/>
                <w:sz w:val="18"/>
                <w:szCs w:val="18"/>
              </w:rPr>
            </w:pPr>
            <w:r w:rsidRPr="00765B8F">
              <w:rPr>
                <w:rFonts w:cs="Arial"/>
                <w:sz w:val="18"/>
                <w:szCs w:val="18"/>
              </w:rPr>
              <w:t>les experts indépendants chargés de ré-analyser les données pour vérifie</w:t>
            </w:r>
            <w:r>
              <w:rPr>
                <w:rFonts w:cs="Arial"/>
                <w:sz w:val="18"/>
                <w:szCs w:val="18"/>
              </w:rPr>
              <w:t>r les résultats de la recherche</w:t>
            </w:r>
            <w:r w:rsidRPr="00765B8F">
              <w:rPr>
                <w:rFonts w:cs="Arial"/>
                <w:sz w:val="18"/>
                <w:szCs w:val="18"/>
              </w:rPr>
              <w:t>.</w:t>
            </w:r>
          </w:p>
        </w:tc>
        <w:sdt>
          <w:sdtPr>
            <w:rPr>
              <w:rFonts w:ascii="Calibri" w:eastAsia="Calibri" w:hAnsi="Calibri" w:cs="Arial"/>
              <w:sz w:val="18"/>
              <w:szCs w:val="18"/>
            </w:rPr>
            <w:id w:val="791789025"/>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A8DA65" w14:textId="348BBF28" w:rsidR="0045061E" w:rsidRPr="001608E6" w:rsidRDefault="00DA1D9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60826778"/>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CF4130" w14:textId="77777777" w:rsidR="0045061E" w:rsidRPr="001608E6" w:rsidRDefault="0045061E"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604BFE0" w14:textId="77777777" w:rsidR="0045061E" w:rsidRPr="001608E6" w:rsidRDefault="0045061E" w:rsidP="0045061E">
            <w:pPr>
              <w:spacing w:before="0"/>
              <w:ind w:left="0" w:firstLine="0"/>
              <w:jc w:val="center"/>
              <w:rPr>
                <w:rFonts w:ascii="Calibri" w:eastAsia="Calibri" w:hAnsi="Calibri" w:cs="Arial"/>
                <w:sz w:val="18"/>
                <w:szCs w:val="18"/>
              </w:rPr>
            </w:pPr>
          </w:p>
        </w:tc>
      </w:tr>
    </w:tbl>
    <w:p w14:paraId="005C22ED" w14:textId="77777777" w:rsidR="00CD2E37" w:rsidRDefault="00CD2E37"/>
    <w:p w14:paraId="69B480A3" w14:textId="77777777" w:rsidR="0063591C" w:rsidRDefault="0063591C" w:rsidP="00A31DF7">
      <w:pPr>
        <w:spacing w:before="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001263" w:rsidRPr="001608E6" w14:paraId="284DC43F" w14:textId="77777777" w:rsidTr="00001263">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CB7E34E" w14:textId="77777777" w:rsidR="00001263" w:rsidRPr="00BC0AAD" w:rsidRDefault="00001263" w:rsidP="00BC0AAD">
            <w:pPr>
              <w:pStyle w:val="Paragraphedeliste"/>
              <w:numPr>
                <w:ilvl w:val="0"/>
                <w:numId w:val="33"/>
              </w:numPr>
              <w:spacing w:before="0"/>
              <w:rPr>
                <w:rFonts w:cs="Arial"/>
                <w:sz w:val="18"/>
                <w:szCs w:val="18"/>
              </w:rPr>
            </w:pPr>
            <w:r w:rsidRPr="00BC0AAD">
              <w:rPr>
                <w:rFonts w:cs="Arial"/>
                <w:b/>
                <w:sz w:val="20"/>
              </w:rPr>
              <w:t>Accès aux données nominatives (données administratives d’identification)</w:t>
            </w:r>
            <w:r w:rsidRPr="00BC0AAD">
              <w:rPr>
                <w:rFonts w:cs="Arial"/>
                <w:sz w:val="18"/>
                <w:szCs w:val="18"/>
              </w:rPr>
              <w:t> </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597F363" w14:textId="77777777" w:rsidR="00001263" w:rsidRPr="00F65A06" w:rsidRDefault="00001263" w:rsidP="00001263">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16104D0" w14:textId="77777777" w:rsidR="00001263" w:rsidRPr="00F65A06" w:rsidRDefault="00001263" w:rsidP="00001263">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2029653" w14:textId="77777777" w:rsidR="00001263" w:rsidRDefault="00001263" w:rsidP="00001263">
            <w:pPr>
              <w:spacing w:before="0"/>
              <w:ind w:left="0" w:firstLine="0"/>
              <w:rPr>
                <w:rFonts w:ascii="Calibri" w:eastAsia="Calibri" w:hAnsi="Calibri" w:cs="Arial"/>
                <w:b/>
                <w:sz w:val="20"/>
              </w:rPr>
            </w:pPr>
            <w:r>
              <w:rPr>
                <w:rFonts w:ascii="Calibri" w:eastAsia="Calibri" w:hAnsi="Calibri" w:cs="Arial"/>
                <w:b/>
                <w:sz w:val="20"/>
              </w:rPr>
              <w:t>N/A</w:t>
            </w:r>
          </w:p>
        </w:tc>
      </w:tr>
      <w:tr w:rsidR="00001263" w:rsidRPr="001608E6" w14:paraId="12D54833" w14:textId="77777777" w:rsidTr="00001263">
        <w:trPr>
          <w:trHeight w:val="539"/>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6E7369" w14:textId="77777777" w:rsidR="00001263" w:rsidRPr="0075183D" w:rsidRDefault="00001263" w:rsidP="00A31DF7">
            <w:pPr>
              <w:spacing w:before="0"/>
              <w:ind w:left="0" w:firstLine="0"/>
              <w:jc w:val="both"/>
              <w:rPr>
                <w:rFonts w:ascii="Calibri" w:eastAsia="Calibri" w:hAnsi="Calibri" w:cs="Arial"/>
                <w:sz w:val="18"/>
                <w:szCs w:val="18"/>
              </w:rPr>
            </w:pPr>
            <w:r w:rsidRPr="0075183D">
              <w:rPr>
                <w:rFonts w:ascii="Calibri" w:eastAsia="Calibri" w:hAnsi="Calibri" w:cs="Arial"/>
                <w:sz w:val="18"/>
                <w:szCs w:val="18"/>
              </w:rPr>
              <w:t xml:space="preserve">Seules les personnes suivantes accèdent aux données nominatives : </w:t>
            </w:r>
          </w:p>
          <w:p w14:paraId="0A4E6AC6" w14:textId="77777777" w:rsidR="00001263" w:rsidRPr="0075183D" w:rsidRDefault="00001263" w:rsidP="00A31DF7">
            <w:pPr>
              <w:pStyle w:val="Paragraphedeliste"/>
              <w:numPr>
                <w:ilvl w:val="0"/>
                <w:numId w:val="8"/>
              </w:numPr>
              <w:spacing w:before="0"/>
              <w:contextualSpacing w:val="0"/>
              <w:jc w:val="both"/>
              <w:rPr>
                <w:rFonts w:cs="Arial"/>
                <w:sz w:val="18"/>
                <w:szCs w:val="18"/>
              </w:rPr>
            </w:pPr>
            <w:r w:rsidRPr="0075183D">
              <w:rPr>
                <w:rFonts w:cs="Arial"/>
                <w:sz w:val="18"/>
                <w:szCs w:val="18"/>
              </w:rPr>
              <w:t xml:space="preserve">les personnes responsables du contrôle et de l'assurance de qualité, lors de la visite ou du contrôle au sein des </w:t>
            </w:r>
            <w:r w:rsidRPr="00F23C8F">
              <w:rPr>
                <w:rFonts w:cs="Arial"/>
                <w:sz w:val="18"/>
                <w:szCs w:val="18"/>
              </w:rPr>
              <w:t>centres investigateurs</w:t>
            </w:r>
          </w:p>
        </w:tc>
        <w:sdt>
          <w:sdtPr>
            <w:rPr>
              <w:rFonts w:ascii="Calibri" w:eastAsia="Calibri" w:hAnsi="Calibri" w:cs="Arial"/>
              <w:sz w:val="18"/>
              <w:szCs w:val="18"/>
            </w:rPr>
            <w:id w:val="-1503353127"/>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D62E96B" w14:textId="502DC03E" w:rsidR="00001263"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52542926"/>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6A1B69D"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15726613"/>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4E791E9" w14:textId="23CBD2B2" w:rsidR="00001263" w:rsidRPr="001608E6" w:rsidRDefault="004A1A1C"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F5D872D" w14:textId="77777777" w:rsidTr="00001263">
        <w:trPr>
          <w:trHeight w:val="1724"/>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3F9AFB" w14:textId="77777777" w:rsidR="00001263" w:rsidRPr="0075183D" w:rsidRDefault="00001263" w:rsidP="00A31DF7">
            <w:pPr>
              <w:spacing w:before="0"/>
              <w:ind w:left="0" w:firstLine="0"/>
              <w:jc w:val="both"/>
              <w:rPr>
                <w:rFonts w:ascii="Calibri" w:eastAsia="Calibri" w:hAnsi="Calibri" w:cs="Arial"/>
                <w:sz w:val="18"/>
                <w:szCs w:val="18"/>
              </w:rPr>
            </w:pPr>
            <w:r w:rsidRPr="0075183D">
              <w:rPr>
                <w:rFonts w:cs="Arial"/>
                <w:sz w:val="18"/>
                <w:szCs w:val="18"/>
              </w:rPr>
              <w:t>L’accès aux données nominatives des personnes responsables du contrôle et de l'assurance de qualité, lors de la visite ou du contrôle au sein des centres investigateurs est</w:t>
            </w:r>
            <w:r w:rsidRPr="0075183D">
              <w:rPr>
                <w:rFonts w:ascii="Calibri" w:eastAsia="Calibri" w:hAnsi="Calibri" w:cs="Arial"/>
                <w:sz w:val="18"/>
                <w:szCs w:val="18"/>
              </w:rPr>
              <w:t xml:space="preserve"> réalisé sous la direction et la surveillance d'un professionnel intervenant dans la recherche :</w:t>
            </w:r>
          </w:p>
          <w:p w14:paraId="7229497A"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les personnes destinataires des données sont mandatées et habilitées par le responsable de traitement</w:t>
            </w:r>
          </w:p>
          <w:p w14:paraId="34F4B34C"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la personne concernée par la recherche est préalablement informée et ne s'oppose pas à la réalisation du contrôle</w:t>
            </w:r>
          </w:p>
          <w:p w14:paraId="2A8F4CB1"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la personne chargée du contrôle qualité ne peut avoir accès qu'aux données individuelles nécessaires à ce contrôle</w:t>
            </w:r>
          </w:p>
          <w:p w14:paraId="567DF339" w14:textId="77777777" w:rsidR="00001263" w:rsidRPr="0075183D" w:rsidRDefault="00001263" w:rsidP="00A31DF7">
            <w:pPr>
              <w:pStyle w:val="Paragraphedeliste"/>
              <w:numPr>
                <w:ilvl w:val="0"/>
                <w:numId w:val="10"/>
              </w:numPr>
              <w:spacing w:before="0"/>
              <w:jc w:val="both"/>
              <w:rPr>
                <w:rFonts w:cs="Arial"/>
                <w:sz w:val="18"/>
                <w:szCs w:val="18"/>
              </w:rPr>
            </w:pPr>
            <w:r w:rsidRPr="0075183D">
              <w:rPr>
                <w:rFonts w:cs="Arial"/>
                <w:sz w:val="18"/>
                <w:szCs w:val="18"/>
              </w:rPr>
              <w:t xml:space="preserve">les données consultées servent à vérifier l'authenticité et la cohérence des informations recueillies et si nécessaire à les corriger, compléter, pour autant que les règles de confidentialité soient respectées </w:t>
            </w:r>
          </w:p>
        </w:tc>
        <w:sdt>
          <w:sdtPr>
            <w:rPr>
              <w:rFonts w:ascii="Calibri" w:eastAsia="Calibri" w:hAnsi="Calibri" w:cs="Arial"/>
              <w:sz w:val="18"/>
              <w:szCs w:val="18"/>
            </w:rPr>
            <w:id w:val="736826683"/>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8E8B224" w14:textId="35439FCE" w:rsidR="00001263"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02417145"/>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206E026"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09415543"/>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D2002C" w14:textId="740932B0" w:rsidR="00001263" w:rsidRPr="001608E6" w:rsidRDefault="004A1A1C"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5C5E862" w14:textId="77777777" w:rsidTr="00001263">
        <w:trPr>
          <w:trHeight w:val="1396"/>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217B877" w14:textId="77777777" w:rsidR="00001263" w:rsidRDefault="00001263" w:rsidP="00A31DF7">
            <w:pPr>
              <w:spacing w:before="0"/>
              <w:ind w:left="0" w:firstLine="0"/>
              <w:jc w:val="both"/>
              <w:rPr>
                <w:rFonts w:ascii="Calibri" w:eastAsia="Calibri" w:hAnsi="Calibri" w:cs="Arial"/>
                <w:sz w:val="18"/>
                <w:szCs w:val="18"/>
              </w:rPr>
            </w:pPr>
            <w:r>
              <w:rPr>
                <w:rFonts w:ascii="Calibri" w:eastAsia="Calibri" w:hAnsi="Calibri" w:cs="Arial"/>
                <w:sz w:val="18"/>
                <w:szCs w:val="18"/>
              </w:rPr>
              <w:t>Si un sous-</w:t>
            </w:r>
            <w:r w:rsidRPr="00B67D94">
              <w:rPr>
                <w:rFonts w:ascii="Calibri" w:eastAsia="Calibri" w:hAnsi="Calibri" w:cs="Arial"/>
                <w:sz w:val="18"/>
                <w:szCs w:val="18"/>
              </w:rPr>
              <w:t>traitant (hors centre investigateur) accède aux données</w:t>
            </w:r>
            <w:r>
              <w:rPr>
                <w:rFonts w:ascii="Calibri" w:eastAsia="Calibri" w:hAnsi="Calibri" w:cs="Arial"/>
                <w:sz w:val="18"/>
                <w:szCs w:val="18"/>
              </w:rPr>
              <w:t xml:space="preserve"> nominatives, les conditions suivantes sont remplies : </w:t>
            </w:r>
          </w:p>
          <w:p w14:paraId="730C9561"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il n’accède pas aux données relatives à la santé</w:t>
            </w:r>
          </w:p>
          <w:p w14:paraId="44CB9682" w14:textId="77777777" w:rsidR="00001263" w:rsidRDefault="00001263" w:rsidP="00A31DF7">
            <w:pPr>
              <w:pStyle w:val="Paragraphedeliste"/>
              <w:numPr>
                <w:ilvl w:val="0"/>
                <w:numId w:val="8"/>
              </w:numPr>
              <w:spacing w:before="0"/>
              <w:ind w:left="357" w:hanging="357"/>
              <w:contextualSpacing w:val="0"/>
              <w:jc w:val="both"/>
              <w:rPr>
                <w:rFonts w:cs="Arial"/>
                <w:sz w:val="18"/>
                <w:szCs w:val="18"/>
              </w:rPr>
            </w:pPr>
            <w:r>
              <w:rPr>
                <w:rFonts w:cs="Arial"/>
                <w:sz w:val="18"/>
                <w:szCs w:val="18"/>
              </w:rPr>
              <w:t>la référence à la recherche transmise au sous-traitant ne permet pas de révéler une pathologie ou l’état de santé des personnes concernées</w:t>
            </w:r>
          </w:p>
          <w:p w14:paraId="5159E533"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 xml:space="preserve">il utilise les données uniquement pour le remboursement des frais de transport ou pour le suivi des patients tel que </w:t>
            </w:r>
            <w:r w:rsidRPr="007D5715">
              <w:rPr>
                <w:rFonts w:cs="Arial"/>
                <w:sz w:val="18"/>
                <w:szCs w:val="18"/>
              </w:rPr>
              <w:t>précisé d</w:t>
            </w:r>
            <w:r>
              <w:rPr>
                <w:rFonts w:cs="Arial"/>
                <w:sz w:val="18"/>
                <w:szCs w:val="18"/>
              </w:rPr>
              <w:t>ans le protocole</w:t>
            </w:r>
          </w:p>
          <w:p w14:paraId="00BAA58E" w14:textId="77777777" w:rsidR="00001263"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 xml:space="preserve">il conserve les données uniquement le temps nécessaire pour remplir </w:t>
            </w:r>
            <w:r w:rsidRPr="00495B1E">
              <w:rPr>
                <w:rFonts w:cs="Arial"/>
                <w:color w:val="000000" w:themeColor="text1"/>
                <w:sz w:val="18"/>
                <w:szCs w:val="18"/>
              </w:rPr>
              <w:t>s</w:t>
            </w:r>
            <w:r>
              <w:rPr>
                <w:rFonts w:cs="Arial"/>
                <w:sz w:val="18"/>
                <w:szCs w:val="18"/>
              </w:rPr>
              <w:t xml:space="preserve">es missions </w:t>
            </w:r>
          </w:p>
          <w:p w14:paraId="136DEBC4" w14:textId="77777777" w:rsidR="00001263" w:rsidRPr="006B35AB" w:rsidRDefault="00001263" w:rsidP="00A31DF7">
            <w:pPr>
              <w:pStyle w:val="Paragraphedeliste"/>
              <w:numPr>
                <w:ilvl w:val="0"/>
                <w:numId w:val="8"/>
              </w:numPr>
              <w:spacing w:before="0"/>
              <w:contextualSpacing w:val="0"/>
              <w:jc w:val="both"/>
              <w:rPr>
                <w:rFonts w:cs="Arial"/>
                <w:sz w:val="18"/>
                <w:szCs w:val="18"/>
              </w:rPr>
            </w:pPr>
            <w:r>
              <w:rPr>
                <w:rFonts w:cs="Arial"/>
                <w:sz w:val="18"/>
                <w:szCs w:val="18"/>
              </w:rPr>
              <w:t>une table de correspondance spécifique est établie et conservée par le sous-traitant</w:t>
            </w:r>
          </w:p>
        </w:tc>
        <w:sdt>
          <w:sdtPr>
            <w:rPr>
              <w:rFonts w:ascii="Calibri" w:eastAsia="Calibri" w:hAnsi="Calibri" w:cs="Arial"/>
              <w:sz w:val="18"/>
              <w:szCs w:val="18"/>
            </w:rPr>
            <w:id w:val="-804079893"/>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FA7400"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98809437"/>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41195F"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72256087"/>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D77535C" w14:textId="546C4932" w:rsidR="00001263" w:rsidRPr="001608E6" w:rsidRDefault="007F0E35"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001263" w:rsidRPr="001608E6" w14:paraId="4D17B63F" w14:textId="77777777" w:rsidTr="00001263">
        <w:trPr>
          <w:trHeight w:val="1755"/>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470CA06" w14:textId="77777777" w:rsidR="00001263" w:rsidRDefault="00001263" w:rsidP="00A31DF7">
            <w:pPr>
              <w:spacing w:before="0"/>
              <w:ind w:left="0" w:firstLine="0"/>
              <w:jc w:val="both"/>
              <w:rPr>
                <w:rFonts w:ascii="Calibri" w:eastAsia="Calibri" w:hAnsi="Calibri" w:cs="Arial"/>
                <w:sz w:val="18"/>
                <w:szCs w:val="18"/>
              </w:rPr>
            </w:pPr>
            <w:r>
              <w:rPr>
                <w:rFonts w:ascii="Calibri" w:eastAsia="Calibri" w:hAnsi="Calibri" w:cs="Arial"/>
                <w:sz w:val="18"/>
                <w:szCs w:val="18"/>
              </w:rPr>
              <w:t xml:space="preserve">Les autres personnes susceptibles d’accéder aux données nominatives sont : </w:t>
            </w:r>
          </w:p>
          <w:p w14:paraId="06031A88" w14:textId="77777777" w:rsidR="00001263" w:rsidRDefault="00001263" w:rsidP="00A31DF7">
            <w:pPr>
              <w:pStyle w:val="Paragraphedeliste"/>
              <w:numPr>
                <w:ilvl w:val="0"/>
                <w:numId w:val="9"/>
              </w:numPr>
              <w:spacing w:before="0"/>
              <w:jc w:val="both"/>
              <w:rPr>
                <w:rFonts w:cs="Arial"/>
                <w:sz w:val="18"/>
                <w:szCs w:val="18"/>
              </w:rPr>
            </w:pPr>
            <w:r w:rsidRPr="006B35AB">
              <w:rPr>
                <w:rFonts w:cs="Arial"/>
                <w:sz w:val="18"/>
                <w:szCs w:val="18"/>
              </w:rPr>
              <w:t>les professionnels intervenant dans la recherche et les personnels agissant sous leur responsabilité ou leur autorité, concernant les personnes dont i</w:t>
            </w:r>
            <w:r>
              <w:rPr>
                <w:rFonts w:cs="Arial"/>
                <w:sz w:val="18"/>
                <w:szCs w:val="18"/>
              </w:rPr>
              <w:t>ls assurent la prise en charge</w:t>
            </w:r>
          </w:p>
          <w:p w14:paraId="401D786C"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délégué à la protection des donné</w:t>
            </w:r>
            <w:r>
              <w:rPr>
                <w:rFonts w:cs="Arial"/>
                <w:sz w:val="18"/>
                <w:szCs w:val="18"/>
              </w:rPr>
              <w:t>es de l’AP-HP</w:t>
            </w:r>
            <w:r w:rsidRPr="006B35AB">
              <w:rPr>
                <w:rFonts w:cs="Arial"/>
                <w:sz w:val="18"/>
                <w:szCs w:val="18"/>
              </w:rPr>
              <w:t>, uniquement dans le cas où la personne concernée entrerait volo</w:t>
            </w:r>
            <w:r>
              <w:rPr>
                <w:rFonts w:cs="Arial"/>
                <w:sz w:val="18"/>
                <w:szCs w:val="18"/>
              </w:rPr>
              <w:t xml:space="preserve">ntairement en contact avec lui </w:t>
            </w:r>
          </w:p>
          <w:p w14:paraId="45A196BC"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personnel d'autorités sanitaires et d'autorités publiques de contrôle légalement habilité, dans le cadre d'une mission particulière ou de l'exerci</w:t>
            </w:r>
            <w:r>
              <w:rPr>
                <w:rFonts w:cs="Arial"/>
                <w:sz w:val="18"/>
                <w:szCs w:val="18"/>
              </w:rPr>
              <w:t>ce d'un droit de communication</w:t>
            </w:r>
          </w:p>
          <w:p w14:paraId="6320796B" w14:textId="77777777" w:rsidR="00001263" w:rsidRPr="006B35AB" w:rsidRDefault="00001263" w:rsidP="00A31DF7">
            <w:pPr>
              <w:pStyle w:val="Paragraphedeliste"/>
              <w:numPr>
                <w:ilvl w:val="0"/>
                <w:numId w:val="9"/>
              </w:numPr>
              <w:spacing w:before="0"/>
              <w:jc w:val="both"/>
              <w:rPr>
                <w:rFonts w:cs="Arial"/>
                <w:sz w:val="18"/>
                <w:szCs w:val="18"/>
              </w:rPr>
            </w:pPr>
            <w:r w:rsidRPr="006B35AB">
              <w:rPr>
                <w:rFonts w:cs="Arial"/>
                <w:sz w:val="18"/>
                <w:szCs w:val="18"/>
              </w:rPr>
              <w:t>le personnel habilité agissant sous la responsabilité de l'organisme d'assurance garantissant la responsabilité civile du promoteur.</w:t>
            </w:r>
          </w:p>
        </w:tc>
        <w:sdt>
          <w:sdtPr>
            <w:rPr>
              <w:rFonts w:ascii="Calibri" w:eastAsia="Calibri" w:hAnsi="Calibri" w:cs="Arial"/>
              <w:sz w:val="18"/>
              <w:szCs w:val="18"/>
            </w:rPr>
            <w:id w:val="861396678"/>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DEF6E1" w14:textId="2848C297" w:rsidR="00001263" w:rsidRPr="001608E6" w:rsidRDefault="007F0E35"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31130821"/>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B1FCFD" w14:textId="77777777" w:rsidR="00001263" w:rsidRPr="001608E6" w:rsidRDefault="00001263" w:rsidP="00A31DF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45513094"/>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2435B70" w14:textId="77777777" w:rsidR="00001263" w:rsidRPr="001608E6" w:rsidRDefault="00001263" w:rsidP="0000126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21B77192" w14:textId="77777777" w:rsidR="00CD2E37" w:rsidRDefault="00CD2E37" w:rsidP="00A31DF7">
      <w:pPr>
        <w:spacing w:before="0"/>
        <w:ind w:left="0" w:firstLine="0"/>
        <w:jc w:val="both"/>
      </w:pPr>
    </w:p>
    <w:p w14:paraId="158CA9FC" w14:textId="77777777" w:rsidR="00CD2E37" w:rsidRDefault="00CD2E37">
      <w:r>
        <w:br w:type="page"/>
      </w:r>
    </w:p>
    <w:p w14:paraId="5061E803" w14:textId="77777777" w:rsidR="00F65A06" w:rsidRDefault="00F65A06"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307"/>
        <w:gridCol w:w="680"/>
        <w:gridCol w:w="595"/>
        <w:gridCol w:w="592"/>
      </w:tblGrid>
      <w:tr w:rsidR="00BC68F4" w:rsidRPr="001608E6" w14:paraId="7786DF96"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70E8F29" w14:textId="400E391B" w:rsidR="00BC68F4" w:rsidRPr="00BC0AAD" w:rsidRDefault="00BC68F4" w:rsidP="00BC0AAD">
            <w:pPr>
              <w:pStyle w:val="Paragraphedeliste"/>
              <w:numPr>
                <w:ilvl w:val="0"/>
                <w:numId w:val="33"/>
              </w:numPr>
              <w:spacing w:before="0"/>
              <w:rPr>
                <w:rFonts w:cs="Arial"/>
                <w:b/>
                <w:sz w:val="20"/>
                <w:szCs w:val="20"/>
              </w:rPr>
            </w:pPr>
            <w:r w:rsidRPr="00BC0AAD">
              <w:rPr>
                <w:rFonts w:cs="Arial"/>
                <w:b/>
                <w:sz w:val="20"/>
                <w:szCs w:val="20"/>
              </w:rPr>
              <w:t xml:space="preserve">Communication des résultats et ré-analyse </w:t>
            </w:r>
            <w:r w:rsidR="00495B1E">
              <w:rPr>
                <w:rFonts w:cs="Arial"/>
                <w:b/>
                <w:sz w:val="20"/>
                <w:szCs w:val="20"/>
              </w:rPr>
              <w:t>[paragraphe d’explication à intégrer]</w:t>
            </w:r>
          </w:p>
        </w:tc>
        <w:tc>
          <w:tcPr>
            <w:tcW w:w="24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496EA17" w14:textId="77777777" w:rsidR="00BC68F4" w:rsidRPr="00F65A06" w:rsidRDefault="00BC68F4" w:rsidP="00BC68F4">
            <w:pPr>
              <w:spacing w:before="0"/>
              <w:ind w:left="0" w:firstLine="0"/>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9F582A" w14:textId="77777777" w:rsidR="00BC68F4" w:rsidRPr="00F65A06" w:rsidRDefault="00BC68F4" w:rsidP="00BC68F4">
            <w:pPr>
              <w:spacing w:before="0"/>
              <w:ind w:left="0" w:firstLine="0"/>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805F4A2" w14:textId="77777777" w:rsidR="00BC68F4" w:rsidRDefault="00BC68F4" w:rsidP="00BC68F4">
            <w:pPr>
              <w:spacing w:before="0"/>
              <w:ind w:left="0" w:firstLine="0"/>
              <w:rPr>
                <w:rFonts w:ascii="Calibri" w:eastAsia="Calibri" w:hAnsi="Calibri" w:cs="Arial"/>
                <w:b/>
                <w:sz w:val="20"/>
              </w:rPr>
            </w:pPr>
            <w:r>
              <w:rPr>
                <w:rFonts w:ascii="Calibri" w:eastAsia="Calibri" w:hAnsi="Calibri" w:cs="Arial"/>
                <w:b/>
                <w:sz w:val="20"/>
              </w:rPr>
              <w:t>N/A</w:t>
            </w:r>
          </w:p>
        </w:tc>
      </w:tr>
      <w:tr w:rsidR="00BC68F4" w:rsidRPr="001608E6" w14:paraId="29942C8F" w14:textId="77777777" w:rsidTr="00D61F50">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3C7D8C" w14:textId="77777777" w:rsidR="00BC68F4" w:rsidRPr="00AE22D1" w:rsidRDefault="00BC68F4" w:rsidP="00CB5AD5">
            <w:pPr>
              <w:spacing w:before="0"/>
              <w:ind w:left="0" w:hanging="5"/>
              <w:jc w:val="both"/>
              <w:rPr>
                <w:rFonts w:cs="Arial"/>
                <w:sz w:val="18"/>
                <w:szCs w:val="18"/>
              </w:rPr>
            </w:pPr>
            <w:r>
              <w:rPr>
                <w:rFonts w:cs="Arial"/>
                <w:sz w:val="18"/>
                <w:szCs w:val="18"/>
              </w:rPr>
              <w:t>Les résultats de la recherche ne permettent pas d’identifier directement ou indirectement les personnes concernées.</w:t>
            </w:r>
          </w:p>
        </w:tc>
        <w:sdt>
          <w:sdtPr>
            <w:rPr>
              <w:rFonts w:ascii="Calibri" w:eastAsia="Calibri" w:hAnsi="Calibri" w:cs="Arial"/>
              <w:sz w:val="18"/>
              <w:szCs w:val="18"/>
            </w:rPr>
            <w:id w:val="-425348652"/>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A927AC" w14:textId="4D599230" w:rsidR="00BC68F4"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2323684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63B3B8" w14:textId="77777777" w:rsidR="00BC68F4" w:rsidRPr="001608E6" w:rsidRDefault="00BC68F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209"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EF28990" w14:textId="77777777" w:rsidR="00BC68F4" w:rsidRPr="001608E6" w:rsidRDefault="00BC68F4" w:rsidP="00BC68F4">
            <w:pPr>
              <w:spacing w:before="0"/>
              <w:ind w:left="0" w:firstLine="0"/>
              <w:jc w:val="center"/>
              <w:rPr>
                <w:rFonts w:ascii="Calibri" w:eastAsia="Calibri" w:hAnsi="Calibri" w:cs="Arial"/>
                <w:sz w:val="18"/>
                <w:szCs w:val="18"/>
              </w:rPr>
            </w:pPr>
          </w:p>
        </w:tc>
      </w:tr>
      <w:tr w:rsidR="00BC68F4" w:rsidRPr="001608E6" w14:paraId="4F0E6C63" w14:textId="77777777" w:rsidTr="00D61F50">
        <w:trPr>
          <w:trHeight w:val="1456"/>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7E3C39" w14:textId="77777777" w:rsidR="00BC68F4" w:rsidRPr="00624D2D" w:rsidRDefault="00BC68F4" w:rsidP="00624D2D">
            <w:pPr>
              <w:spacing w:before="0"/>
              <w:ind w:left="0" w:hanging="5"/>
              <w:jc w:val="both"/>
              <w:rPr>
                <w:rFonts w:cs="Arial"/>
                <w:sz w:val="18"/>
                <w:szCs w:val="18"/>
              </w:rPr>
            </w:pPr>
            <w:r w:rsidRPr="00624D2D">
              <w:rPr>
                <w:rFonts w:cs="Arial"/>
                <w:sz w:val="18"/>
                <w:szCs w:val="18"/>
              </w:rPr>
              <w:t>Les données</w:t>
            </w:r>
            <w:r>
              <w:rPr>
                <w:rFonts w:cs="Arial"/>
                <w:sz w:val="18"/>
                <w:szCs w:val="18"/>
              </w:rPr>
              <w:t xml:space="preserve"> accessibles pour les besoins de ré-analyse des résultats après publication ne permettent pas d’identifier directement les personnes concernées, en particulier : </w:t>
            </w:r>
          </w:p>
          <w:p w14:paraId="69D91B1D"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les informations qui pourraient identifier explicitement un lieu de recherche </w:t>
            </w:r>
            <w:r>
              <w:rPr>
                <w:rFonts w:cs="Arial"/>
                <w:sz w:val="18"/>
                <w:szCs w:val="18"/>
              </w:rPr>
              <w:t>sont retirées</w:t>
            </w:r>
          </w:p>
          <w:p w14:paraId="48F22185" w14:textId="77777777" w:rsidR="00BC68F4" w:rsidRDefault="00BC68F4" w:rsidP="00624D2D">
            <w:pPr>
              <w:pStyle w:val="Paragraphedeliste"/>
              <w:numPr>
                <w:ilvl w:val="0"/>
                <w:numId w:val="9"/>
              </w:numPr>
              <w:spacing w:before="0"/>
              <w:jc w:val="both"/>
              <w:rPr>
                <w:rFonts w:cs="Arial"/>
                <w:sz w:val="18"/>
                <w:szCs w:val="18"/>
              </w:rPr>
            </w:pPr>
            <w:r>
              <w:rPr>
                <w:rFonts w:cs="Arial"/>
                <w:sz w:val="18"/>
                <w:szCs w:val="18"/>
              </w:rPr>
              <w:t>les initiales des participants et des investigateurs sont supprimées</w:t>
            </w:r>
          </w:p>
          <w:p w14:paraId="0BFCBA12"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la date de naissance (mois/année) </w:t>
            </w:r>
            <w:r>
              <w:rPr>
                <w:rFonts w:cs="Arial"/>
                <w:sz w:val="18"/>
                <w:szCs w:val="18"/>
              </w:rPr>
              <w:t xml:space="preserve">est remplacée </w:t>
            </w:r>
            <w:r w:rsidRPr="00F1260C">
              <w:rPr>
                <w:rFonts w:cs="Arial"/>
                <w:sz w:val="18"/>
                <w:szCs w:val="18"/>
              </w:rPr>
              <w:t xml:space="preserve">par l'âge ou par des classes d'âge </w:t>
            </w:r>
          </w:p>
          <w:p w14:paraId="797AF457" w14:textId="77777777" w:rsidR="00BC68F4" w:rsidRDefault="00BC68F4" w:rsidP="00624D2D">
            <w:pPr>
              <w:pStyle w:val="Paragraphedeliste"/>
              <w:numPr>
                <w:ilvl w:val="0"/>
                <w:numId w:val="9"/>
              </w:numPr>
              <w:spacing w:before="0"/>
              <w:jc w:val="both"/>
              <w:rPr>
                <w:rFonts w:cs="Arial"/>
                <w:sz w:val="18"/>
                <w:szCs w:val="18"/>
              </w:rPr>
            </w:pPr>
            <w:r w:rsidRPr="00F1260C">
              <w:rPr>
                <w:rFonts w:cs="Arial"/>
                <w:sz w:val="18"/>
                <w:szCs w:val="18"/>
              </w:rPr>
              <w:t xml:space="preserve">toutes les dates </w:t>
            </w:r>
            <w:r>
              <w:rPr>
                <w:rFonts w:cs="Arial"/>
                <w:sz w:val="18"/>
                <w:szCs w:val="18"/>
              </w:rPr>
              <w:t xml:space="preserve">sont remplacées </w:t>
            </w:r>
            <w:r w:rsidRPr="00F1260C">
              <w:rPr>
                <w:rFonts w:cs="Arial"/>
                <w:sz w:val="18"/>
                <w:szCs w:val="18"/>
              </w:rPr>
              <w:t>par des délais</w:t>
            </w:r>
            <w:r>
              <w:rPr>
                <w:rFonts w:cs="Arial"/>
                <w:sz w:val="18"/>
                <w:szCs w:val="18"/>
              </w:rPr>
              <w:t>,</w:t>
            </w:r>
            <w:r w:rsidRPr="00F1260C">
              <w:rPr>
                <w:rFonts w:cs="Arial"/>
                <w:sz w:val="18"/>
                <w:szCs w:val="18"/>
              </w:rPr>
              <w:t xml:space="preserve"> par rapport à une date charnière de l'étude (inclusion, randomisation, etc.)</w:t>
            </w:r>
          </w:p>
          <w:p w14:paraId="7CFCA975" w14:textId="77777777" w:rsidR="00BC68F4" w:rsidRPr="00F1260C" w:rsidRDefault="00BC68F4" w:rsidP="00624D2D">
            <w:pPr>
              <w:pStyle w:val="Paragraphedeliste"/>
              <w:numPr>
                <w:ilvl w:val="0"/>
                <w:numId w:val="9"/>
              </w:numPr>
              <w:spacing w:before="0"/>
              <w:jc w:val="both"/>
              <w:rPr>
                <w:rFonts w:cs="Arial"/>
                <w:sz w:val="18"/>
                <w:szCs w:val="18"/>
              </w:rPr>
            </w:pPr>
            <w:r>
              <w:rPr>
                <w:rFonts w:cs="Arial"/>
                <w:sz w:val="18"/>
                <w:szCs w:val="18"/>
              </w:rPr>
              <w:t xml:space="preserve">les </w:t>
            </w:r>
            <w:r w:rsidRPr="00F1260C">
              <w:rPr>
                <w:rFonts w:cs="Arial"/>
                <w:sz w:val="18"/>
                <w:szCs w:val="18"/>
              </w:rPr>
              <w:t xml:space="preserve">données transmises </w:t>
            </w:r>
            <w:r>
              <w:rPr>
                <w:rFonts w:cs="Arial"/>
                <w:sz w:val="18"/>
                <w:szCs w:val="18"/>
              </w:rPr>
              <w:t>sont uniquement celles utilisées pour l</w:t>
            </w:r>
            <w:r w:rsidRPr="00F1260C">
              <w:rPr>
                <w:rFonts w:cs="Arial"/>
                <w:sz w:val="18"/>
                <w:szCs w:val="18"/>
              </w:rPr>
              <w:t>a publication.</w:t>
            </w:r>
          </w:p>
        </w:tc>
        <w:sdt>
          <w:sdtPr>
            <w:rPr>
              <w:rFonts w:ascii="Calibri" w:eastAsia="Calibri" w:hAnsi="Calibri" w:cs="Arial"/>
              <w:sz w:val="18"/>
              <w:szCs w:val="18"/>
            </w:rPr>
            <w:id w:val="-1508977469"/>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FDF773" w14:textId="3398280E" w:rsidR="00BC68F4" w:rsidRPr="001608E6" w:rsidRDefault="007F0E35"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5276196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0AB9B0"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65193030"/>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8276A5" w14:textId="77777777" w:rsidR="00BC68F4" w:rsidRPr="001608E6" w:rsidRDefault="00D61F50"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8BDC3C9"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760E0A3" w14:textId="6E80D67B" w:rsidR="00BC68F4" w:rsidRPr="00CB5AD5" w:rsidRDefault="00BC68F4" w:rsidP="00F1260C">
            <w:pPr>
              <w:spacing w:before="0"/>
              <w:ind w:left="0" w:firstLine="0"/>
              <w:jc w:val="both"/>
              <w:rPr>
                <w:rFonts w:cs="Arial"/>
                <w:sz w:val="18"/>
                <w:szCs w:val="18"/>
              </w:rPr>
            </w:pPr>
            <w:r>
              <w:rPr>
                <w:rFonts w:cs="Arial"/>
                <w:sz w:val="18"/>
                <w:szCs w:val="18"/>
              </w:rPr>
              <w:t>En cas de publication des résultats de la recherche, seul un expert indépendant est autorisé à accéder aux données archivées pour les besoins de ré-analyse</w:t>
            </w:r>
            <w:r w:rsidR="00495B1E">
              <w:rPr>
                <w:rFonts w:cs="Arial"/>
                <w:sz w:val="18"/>
                <w:szCs w:val="18"/>
              </w:rPr>
              <w:t xml:space="preserve"> par les éditeurs</w:t>
            </w:r>
          </w:p>
        </w:tc>
        <w:sdt>
          <w:sdtPr>
            <w:rPr>
              <w:rFonts w:ascii="Calibri" w:eastAsia="Calibri" w:hAnsi="Calibri" w:cs="Arial"/>
              <w:sz w:val="18"/>
              <w:szCs w:val="18"/>
            </w:rPr>
            <w:id w:val="583185956"/>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A96C2C7" w14:textId="553990CC" w:rsidR="00BC68F4"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1198106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4BB25FB" w14:textId="77777777" w:rsidR="00BC68F4" w:rsidRPr="001608E6" w:rsidRDefault="00BC68F4"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9438589"/>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ACF847"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502C217"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0CE9F0" w14:textId="77777777" w:rsidR="00BC68F4" w:rsidRDefault="00BC68F4" w:rsidP="00F1260C">
            <w:pPr>
              <w:spacing w:before="0"/>
              <w:ind w:left="0" w:firstLine="0"/>
              <w:jc w:val="both"/>
              <w:rPr>
                <w:rFonts w:cs="Arial"/>
                <w:sz w:val="18"/>
                <w:szCs w:val="18"/>
              </w:rPr>
            </w:pPr>
            <w:r>
              <w:rPr>
                <w:rFonts w:cs="Arial"/>
                <w:sz w:val="18"/>
                <w:szCs w:val="18"/>
              </w:rPr>
              <w:t xml:space="preserve">Le responsable de traitement a choisi une interface d’accès aux données qui permet à l’expert désigné d’accéder aux résultats, sans pouvoir en extraire des données </w:t>
            </w:r>
          </w:p>
        </w:tc>
        <w:sdt>
          <w:sdtPr>
            <w:rPr>
              <w:rFonts w:ascii="Calibri" w:eastAsia="Calibri" w:hAnsi="Calibri" w:cs="Arial"/>
              <w:sz w:val="18"/>
              <w:szCs w:val="18"/>
            </w:rPr>
            <w:id w:val="-513528757"/>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1774F97" w14:textId="454FAB77" w:rsidR="00BC68F4" w:rsidRPr="001608E6" w:rsidRDefault="007F0E35"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33544199"/>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9351E8F"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0204842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E24877"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37511ADE"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5DCC36C" w14:textId="77777777" w:rsidR="00BC68F4" w:rsidRDefault="00BC68F4" w:rsidP="00CB5AD5">
            <w:pPr>
              <w:spacing w:before="0"/>
              <w:ind w:left="0" w:firstLine="0"/>
              <w:jc w:val="both"/>
              <w:rPr>
                <w:rFonts w:cs="Arial"/>
                <w:sz w:val="18"/>
                <w:szCs w:val="18"/>
              </w:rPr>
            </w:pPr>
            <w:r>
              <w:rPr>
                <w:rFonts w:cs="Arial"/>
                <w:sz w:val="18"/>
                <w:szCs w:val="18"/>
              </w:rPr>
              <w:t>L</w:t>
            </w:r>
            <w:r w:rsidRPr="002E0EB1">
              <w:rPr>
                <w:rFonts w:cs="Arial"/>
                <w:sz w:val="18"/>
                <w:szCs w:val="18"/>
              </w:rPr>
              <w:t xml:space="preserve">a </w:t>
            </w:r>
            <w:r>
              <w:rPr>
                <w:rFonts w:cs="Arial"/>
                <w:sz w:val="18"/>
                <w:szCs w:val="18"/>
              </w:rPr>
              <w:t xml:space="preserve">gestion des </w:t>
            </w:r>
            <w:r w:rsidRPr="002E0EB1">
              <w:rPr>
                <w:rFonts w:cs="Arial"/>
                <w:sz w:val="18"/>
                <w:szCs w:val="18"/>
              </w:rPr>
              <w:t xml:space="preserve">habilitations </w:t>
            </w:r>
            <w:r>
              <w:rPr>
                <w:rFonts w:cs="Arial"/>
                <w:sz w:val="18"/>
                <w:szCs w:val="18"/>
              </w:rPr>
              <w:t>offre la garantie que l</w:t>
            </w:r>
            <w:r w:rsidRPr="002E0EB1">
              <w:rPr>
                <w:rFonts w:cs="Arial"/>
                <w:sz w:val="18"/>
                <w:szCs w:val="18"/>
              </w:rPr>
              <w:t xml:space="preserve">es </w:t>
            </w:r>
            <w:r>
              <w:rPr>
                <w:rFonts w:cs="Arial"/>
                <w:sz w:val="18"/>
                <w:szCs w:val="18"/>
              </w:rPr>
              <w:t>accès aux données archivées pour les besoins de ré-analyse</w:t>
            </w:r>
          </w:p>
        </w:tc>
        <w:sdt>
          <w:sdtPr>
            <w:rPr>
              <w:rFonts w:ascii="Calibri" w:eastAsia="Calibri" w:hAnsi="Calibri" w:cs="Arial"/>
              <w:sz w:val="18"/>
              <w:szCs w:val="18"/>
            </w:rPr>
            <w:id w:val="-924563424"/>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141E29F" w14:textId="57627E89" w:rsidR="00BC68F4" w:rsidRPr="001608E6" w:rsidRDefault="007F0E35"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54524852"/>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79FC62E"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84712322"/>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782931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1D7A3D81"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D807DC2" w14:textId="77777777" w:rsidR="00BC68F4" w:rsidRDefault="00BC68F4" w:rsidP="005759FC">
            <w:pPr>
              <w:spacing w:before="0"/>
              <w:ind w:left="0" w:firstLine="0"/>
              <w:jc w:val="both"/>
              <w:rPr>
                <w:rFonts w:cs="Arial"/>
                <w:sz w:val="18"/>
                <w:szCs w:val="18"/>
              </w:rPr>
            </w:pPr>
            <w:r>
              <w:rPr>
                <w:rFonts w:cs="Arial"/>
                <w:sz w:val="18"/>
                <w:szCs w:val="18"/>
              </w:rPr>
              <w:t>Il existe</w:t>
            </w:r>
            <w:r w:rsidRPr="002E0EB1">
              <w:rPr>
                <w:rFonts w:cs="Arial"/>
                <w:sz w:val="18"/>
                <w:szCs w:val="18"/>
              </w:rPr>
              <w:t xml:space="preserve"> une authentifi</w:t>
            </w:r>
            <w:r>
              <w:rPr>
                <w:rFonts w:cs="Arial"/>
                <w:sz w:val="18"/>
                <w:szCs w:val="18"/>
              </w:rPr>
              <w:t>cation fiable des utilisateurs autorisés à accéder aux données conservées après publication</w:t>
            </w:r>
          </w:p>
        </w:tc>
        <w:sdt>
          <w:sdtPr>
            <w:rPr>
              <w:rFonts w:ascii="Calibri" w:eastAsia="Calibri" w:hAnsi="Calibri" w:cs="Arial"/>
              <w:sz w:val="18"/>
              <w:szCs w:val="18"/>
            </w:rPr>
            <w:id w:val="-669946156"/>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5653D6B" w14:textId="40055D58" w:rsidR="00BC68F4" w:rsidRPr="001608E6" w:rsidRDefault="007F0E35"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6423604"/>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7F1DF5B" w14:textId="77777777" w:rsidR="00BC68F4" w:rsidRPr="001608E6" w:rsidRDefault="00BC68F4" w:rsidP="00CB5AD5">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64746624"/>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512635A"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5D6ED4BF"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962E1D" w14:textId="77777777" w:rsidR="00BC68F4" w:rsidRDefault="00BC68F4" w:rsidP="00624D2D">
            <w:pPr>
              <w:spacing w:before="0"/>
              <w:ind w:left="0" w:firstLine="0"/>
              <w:jc w:val="both"/>
              <w:rPr>
                <w:rFonts w:cs="Arial"/>
                <w:sz w:val="18"/>
                <w:szCs w:val="18"/>
              </w:rPr>
            </w:pPr>
            <w:r>
              <w:rPr>
                <w:rFonts w:cs="Arial"/>
                <w:sz w:val="18"/>
                <w:szCs w:val="18"/>
              </w:rPr>
              <w:t>Des</w:t>
            </w:r>
            <w:r w:rsidRPr="002E0EB1">
              <w:rPr>
                <w:rFonts w:cs="Arial"/>
                <w:sz w:val="18"/>
                <w:szCs w:val="18"/>
              </w:rPr>
              <w:t xml:space="preserve"> mesures de tr</w:t>
            </w:r>
            <w:r>
              <w:rPr>
                <w:rFonts w:cs="Arial"/>
                <w:sz w:val="18"/>
                <w:szCs w:val="18"/>
              </w:rPr>
              <w:t>açabilité des accès aux données sont mises en œuvre</w:t>
            </w:r>
          </w:p>
        </w:tc>
        <w:sdt>
          <w:sdtPr>
            <w:rPr>
              <w:rFonts w:ascii="Calibri" w:eastAsia="Calibri" w:hAnsi="Calibri" w:cs="Arial"/>
              <w:sz w:val="18"/>
              <w:szCs w:val="18"/>
            </w:rPr>
            <w:id w:val="-828676386"/>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D740DD7" w14:textId="6DCAA163" w:rsidR="00BC68F4" w:rsidRPr="001608E6" w:rsidRDefault="007F0E35"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27060831"/>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843BBF6"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677236597"/>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8E917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782AB265"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E499C5" w14:textId="77777777" w:rsidR="00BC68F4" w:rsidRDefault="00BC68F4" w:rsidP="00624D2D">
            <w:pPr>
              <w:spacing w:before="0"/>
              <w:ind w:left="0" w:firstLine="0"/>
              <w:jc w:val="both"/>
              <w:rPr>
                <w:rFonts w:cs="Arial"/>
                <w:sz w:val="18"/>
                <w:szCs w:val="18"/>
              </w:rPr>
            </w:pPr>
            <w:r>
              <w:rPr>
                <w:rFonts w:cs="Arial"/>
                <w:sz w:val="18"/>
                <w:szCs w:val="18"/>
              </w:rPr>
              <w:t>L</w:t>
            </w:r>
            <w:r w:rsidRPr="002E0EB1">
              <w:rPr>
                <w:rFonts w:cs="Arial"/>
                <w:sz w:val="18"/>
                <w:szCs w:val="18"/>
              </w:rPr>
              <w:t>e recours à des canaux de</w:t>
            </w:r>
            <w:r>
              <w:rPr>
                <w:rFonts w:cs="Arial"/>
                <w:sz w:val="18"/>
                <w:szCs w:val="18"/>
              </w:rPr>
              <w:t xml:space="preserve"> communication chiffrés garantit</w:t>
            </w:r>
            <w:r w:rsidRPr="002E0EB1">
              <w:rPr>
                <w:rFonts w:cs="Arial"/>
                <w:sz w:val="18"/>
                <w:szCs w:val="18"/>
              </w:rPr>
              <w:t xml:space="preserve"> l'authentification d</w:t>
            </w:r>
            <w:r>
              <w:rPr>
                <w:rFonts w:cs="Arial"/>
                <w:sz w:val="18"/>
                <w:szCs w:val="18"/>
              </w:rPr>
              <w:t>e la source et du destinataire</w:t>
            </w:r>
          </w:p>
        </w:tc>
        <w:sdt>
          <w:sdtPr>
            <w:rPr>
              <w:rFonts w:ascii="Calibri" w:eastAsia="Calibri" w:hAnsi="Calibri" w:cs="Arial"/>
              <w:sz w:val="18"/>
              <w:szCs w:val="18"/>
            </w:rPr>
            <w:id w:val="43879949"/>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EC1A77" w14:textId="7E90D0E7" w:rsidR="00BC68F4" w:rsidRPr="001608E6" w:rsidRDefault="007F0E35"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59810682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C049D5"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9237841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DD3AEF"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2997F869"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90AC926" w14:textId="77777777" w:rsidR="00BC68F4" w:rsidRDefault="00BC68F4" w:rsidP="00624D2D">
            <w:pPr>
              <w:spacing w:before="0"/>
              <w:ind w:left="0" w:firstLine="0"/>
              <w:jc w:val="both"/>
              <w:rPr>
                <w:rFonts w:cs="Arial"/>
                <w:sz w:val="18"/>
                <w:szCs w:val="18"/>
              </w:rPr>
            </w:pPr>
            <w:r>
              <w:rPr>
                <w:rFonts w:cs="Arial"/>
                <w:sz w:val="18"/>
                <w:szCs w:val="18"/>
              </w:rPr>
              <w:t xml:space="preserve">Les </w:t>
            </w:r>
            <w:r w:rsidRPr="002E0EB1">
              <w:rPr>
                <w:rFonts w:cs="Arial"/>
                <w:sz w:val="18"/>
                <w:szCs w:val="18"/>
              </w:rPr>
              <w:t>algorithmes de chiffrement et</w:t>
            </w:r>
            <w:r>
              <w:rPr>
                <w:rFonts w:cs="Arial"/>
                <w:sz w:val="18"/>
                <w:szCs w:val="18"/>
              </w:rPr>
              <w:t>/ou les</w:t>
            </w:r>
            <w:r w:rsidRPr="002E0EB1">
              <w:rPr>
                <w:rFonts w:cs="Arial"/>
                <w:sz w:val="18"/>
                <w:szCs w:val="18"/>
              </w:rPr>
              <w:t xml:space="preserve"> procédures de gestion des secrets </w:t>
            </w:r>
            <w:r>
              <w:rPr>
                <w:rFonts w:cs="Arial"/>
                <w:sz w:val="18"/>
                <w:szCs w:val="18"/>
              </w:rPr>
              <w:t>sont opérationnels et efficaces</w:t>
            </w:r>
          </w:p>
        </w:tc>
        <w:sdt>
          <w:sdtPr>
            <w:rPr>
              <w:rFonts w:ascii="Calibri" w:eastAsia="Calibri" w:hAnsi="Calibri" w:cs="Arial"/>
              <w:sz w:val="18"/>
              <w:szCs w:val="18"/>
            </w:rPr>
            <w:id w:val="-293056596"/>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D38567" w14:textId="072080E9" w:rsidR="00BC68F4" w:rsidRPr="001608E6" w:rsidRDefault="007F0E35"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28026880"/>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B1AF03"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01654811"/>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93E3D4"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60124E85"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21970E" w14:textId="77777777" w:rsidR="00BC68F4" w:rsidRDefault="00BC68F4" w:rsidP="00624D2D">
            <w:pPr>
              <w:spacing w:before="0"/>
              <w:ind w:left="0" w:firstLine="0"/>
              <w:jc w:val="both"/>
              <w:rPr>
                <w:rFonts w:cs="Arial"/>
                <w:sz w:val="18"/>
                <w:szCs w:val="18"/>
              </w:rPr>
            </w:pPr>
            <w:r>
              <w:rPr>
                <w:rFonts w:cs="Arial"/>
                <w:sz w:val="18"/>
                <w:szCs w:val="18"/>
              </w:rPr>
              <w:t>Dans le cas d’un partage de données (</w:t>
            </w:r>
            <w:r w:rsidRPr="002E0EB1">
              <w:rPr>
                <w:rFonts w:cs="Arial"/>
                <w:sz w:val="18"/>
                <w:szCs w:val="18"/>
              </w:rPr>
              <w:t>accès distant</w:t>
            </w:r>
            <w:r>
              <w:rPr>
                <w:rFonts w:cs="Arial"/>
                <w:sz w:val="18"/>
                <w:szCs w:val="18"/>
              </w:rPr>
              <w:t>), la mise en œuvre du traitement respecte les</w:t>
            </w:r>
            <w:r w:rsidRPr="002E0EB1">
              <w:rPr>
                <w:rFonts w:cs="Arial"/>
                <w:sz w:val="18"/>
                <w:szCs w:val="18"/>
              </w:rPr>
              <w:t xml:space="preserve"> dispositions relatives au transfert des don</w:t>
            </w:r>
            <w:r>
              <w:rPr>
                <w:rFonts w:cs="Arial"/>
                <w:sz w:val="18"/>
                <w:szCs w:val="18"/>
              </w:rPr>
              <w:t>nées hors de l'Union européenne</w:t>
            </w:r>
          </w:p>
        </w:tc>
        <w:sdt>
          <w:sdtPr>
            <w:rPr>
              <w:rFonts w:ascii="Calibri" w:eastAsia="Calibri" w:hAnsi="Calibri" w:cs="Arial"/>
              <w:sz w:val="18"/>
              <w:szCs w:val="18"/>
            </w:rPr>
            <w:id w:val="866261054"/>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ACD5CC" w14:textId="4BA6E7B2" w:rsidR="00BC68F4" w:rsidRPr="001608E6" w:rsidRDefault="004A1A1C"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3006179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92A131"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97452516"/>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3EA37A" w14:textId="3AECBA01" w:rsidR="00BC68F4" w:rsidRPr="001608E6" w:rsidRDefault="007F0E35"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68F4" w:rsidRPr="001608E6" w14:paraId="21FD3EFE" w14:textId="77777777" w:rsidTr="00BC68F4">
        <w:trPr>
          <w:trHeight w:val="350"/>
          <w:jc w:val="center"/>
        </w:trPr>
        <w:tc>
          <w:tcPr>
            <w:tcW w:w="434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5B1DEE" w14:textId="77777777" w:rsidR="00BC68F4" w:rsidRDefault="00BC68F4" w:rsidP="00624D2D">
            <w:pPr>
              <w:spacing w:before="0"/>
              <w:ind w:left="0" w:firstLine="0"/>
              <w:jc w:val="both"/>
              <w:rPr>
                <w:rFonts w:cs="Arial"/>
                <w:sz w:val="18"/>
                <w:szCs w:val="18"/>
              </w:rPr>
            </w:pPr>
            <w:r>
              <w:rPr>
                <w:rFonts w:cs="Arial"/>
                <w:sz w:val="18"/>
                <w:szCs w:val="18"/>
              </w:rPr>
              <w:t>Le</w:t>
            </w:r>
            <w:r w:rsidRPr="002E0EB1">
              <w:rPr>
                <w:rFonts w:cs="Arial"/>
                <w:sz w:val="18"/>
                <w:szCs w:val="18"/>
              </w:rPr>
              <w:t xml:space="preserve">s personnes concernées </w:t>
            </w:r>
            <w:r>
              <w:rPr>
                <w:rFonts w:cs="Arial"/>
                <w:sz w:val="18"/>
                <w:szCs w:val="18"/>
              </w:rPr>
              <w:t>sont informées de</w:t>
            </w:r>
            <w:r w:rsidRPr="002E0EB1">
              <w:rPr>
                <w:rFonts w:cs="Arial"/>
                <w:sz w:val="18"/>
                <w:szCs w:val="18"/>
              </w:rPr>
              <w:t xml:space="preserve"> </w:t>
            </w:r>
            <w:r>
              <w:rPr>
                <w:rFonts w:cs="Arial"/>
                <w:sz w:val="18"/>
                <w:szCs w:val="18"/>
              </w:rPr>
              <w:t>l’ensemble des destinataires potentiels des données (y compris hors UE)</w:t>
            </w:r>
          </w:p>
        </w:tc>
        <w:sdt>
          <w:sdtPr>
            <w:rPr>
              <w:rFonts w:ascii="Calibri" w:eastAsia="Calibri" w:hAnsi="Calibri" w:cs="Arial"/>
              <w:sz w:val="18"/>
              <w:szCs w:val="18"/>
            </w:rPr>
            <w:id w:val="1957745427"/>
            <w14:checkbox>
              <w14:checked w14:val="0"/>
              <w14:checkedState w14:val="2612" w14:font="MS Gothic"/>
              <w14:uncheckedState w14:val="2610" w14:font="MS Gothic"/>
            </w14:checkbox>
          </w:sdtPr>
          <w:sdtEndPr/>
          <w:sdtContent>
            <w:tc>
              <w:tcPr>
                <w:tcW w:w="24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7981697" w14:textId="23D37D11" w:rsidR="00BC68F4" w:rsidRPr="001608E6" w:rsidRDefault="007F0E35"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4380366"/>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A7849C" w14:textId="77777777" w:rsidR="00BC68F4" w:rsidRPr="001608E6" w:rsidRDefault="00BC68F4" w:rsidP="00624D2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17732480"/>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59721EC" w14:textId="77777777" w:rsidR="00BC68F4" w:rsidRPr="001608E6" w:rsidRDefault="00BC68F4" w:rsidP="00BC68F4">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0B664B1A" w14:textId="77777777" w:rsidR="00CD2E37" w:rsidRDefault="00CD2E37" w:rsidP="00A31DF7">
      <w:pPr>
        <w:spacing w:before="0"/>
        <w:ind w:left="0" w:firstLine="0"/>
        <w:jc w:val="both"/>
      </w:pPr>
    </w:p>
    <w:p w14:paraId="6E5BDA17" w14:textId="77777777" w:rsidR="00CD2E37" w:rsidRDefault="00CD2E37">
      <w:r>
        <w:br w:type="page"/>
      </w:r>
    </w:p>
    <w:p w14:paraId="54CAA6A8"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BC68F4" w:rsidRPr="001608E6" w14:paraId="245E4E13" w14:textId="77777777" w:rsidTr="001C36D2">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D685012" w14:textId="77777777" w:rsidR="00BC68F4" w:rsidRPr="00BC0AAD" w:rsidRDefault="00BC68F4" w:rsidP="00BC0AAD">
            <w:pPr>
              <w:pStyle w:val="Paragraphedeliste"/>
              <w:numPr>
                <w:ilvl w:val="0"/>
                <w:numId w:val="33"/>
              </w:numPr>
              <w:spacing w:before="0"/>
              <w:rPr>
                <w:rFonts w:cs="Arial"/>
                <w:sz w:val="18"/>
                <w:szCs w:val="18"/>
              </w:rPr>
            </w:pPr>
            <w:r w:rsidRPr="00BC0AAD">
              <w:rPr>
                <w:rFonts w:cs="Arial"/>
                <w:b/>
                <w:sz w:val="20"/>
                <w:szCs w:val="20"/>
              </w:rPr>
              <w:t>Information des personnes</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5D4C8F6" w14:textId="77777777" w:rsidR="00BC68F4" w:rsidRPr="00F65A06" w:rsidRDefault="00BC68F4" w:rsidP="00EE7D57">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F2E5A1C" w14:textId="77777777" w:rsidR="00BC68F4" w:rsidRPr="00F65A06" w:rsidRDefault="00BC68F4" w:rsidP="00EE7D57">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043CEB8" w14:textId="77777777" w:rsidR="00BC68F4" w:rsidRDefault="00EE7D57" w:rsidP="00EE7D57">
            <w:pPr>
              <w:spacing w:before="0"/>
              <w:ind w:left="0" w:firstLine="0"/>
              <w:rPr>
                <w:rFonts w:ascii="Calibri" w:eastAsia="Calibri" w:hAnsi="Calibri" w:cs="Arial"/>
                <w:b/>
                <w:sz w:val="20"/>
              </w:rPr>
            </w:pPr>
            <w:r>
              <w:rPr>
                <w:rFonts w:ascii="Calibri" w:eastAsia="Calibri" w:hAnsi="Calibri" w:cs="Arial"/>
                <w:b/>
                <w:sz w:val="20"/>
              </w:rPr>
              <w:t>N/A</w:t>
            </w:r>
          </w:p>
        </w:tc>
      </w:tr>
      <w:tr w:rsidR="00EE7D57" w:rsidRPr="001608E6" w14:paraId="0041EECD" w14:textId="77777777" w:rsidTr="001C36D2">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E5F196" w14:textId="77777777" w:rsidR="00EE7D57" w:rsidRPr="00877928" w:rsidRDefault="00EE7D57" w:rsidP="00A46521">
            <w:pPr>
              <w:spacing w:before="0"/>
              <w:ind w:left="0" w:hanging="5"/>
              <w:jc w:val="both"/>
              <w:rPr>
                <w:rFonts w:cs="Arial"/>
                <w:sz w:val="18"/>
                <w:szCs w:val="18"/>
              </w:rPr>
            </w:pPr>
            <w:r>
              <w:rPr>
                <w:rFonts w:cs="Arial"/>
                <w:sz w:val="18"/>
                <w:szCs w:val="18"/>
              </w:rPr>
              <w:t xml:space="preserve">Une information générale collective </w:t>
            </w:r>
            <w:r w:rsidRPr="002D091D">
              <w:rPr>
                <w:rFonts w:cs="Arial"/>
                <w:sz w:val="18"/>
                <w:szCs w:val="18"/>
              </w:rPr>
              <w:t>sur l'éventualité que les données des personnes puissent être utilisées à des fins de recherche</w:t>
            </w:r>
            <w:r>
              <w:rPr>
                <w:rFonts w:cs="Arial"/>
                <w:sz w:val="18"/>
                <w:szCs w:val="18"/>
              </w:rPr>
              <w:t xml:space="preserve"> est</w:t>
            </w:r>
            <w:r w:rsidRPr="002D091D">
              <w:rPr>
                <w:rFonts w:cs="Arial"/>
                <w:sz w:val="18"/>
                <w:szCs w:val="18"/>
              </w:rPr>
              <w:t xml:space="preserve"> assurée</w:t>
            </w:r>
            <w:r>
              <w:rPr>
                <w:rFonts w:cs="Arial"/>
                <w:sz w:val="18"/>
                <w:szCs w:val="18"/>
              </w:rPr>
              <w:t xml:space="preserve"> (ex : affichage)</w:t>
            </w:r>
          </w:p>
        </w:tc>
        <w:sdt>
          <w:sdtPr>
            <w:rPr>
              <w:rFonts w:ascii="Calibri" w:eastAsia="Calibri" w:hAnsi="Calibri" w:cs="Arial"/>
              <w:sz w:val="18"/>
              <w:szCs w:val="18"/>
            </w:rPr>
            <w:id w:val="1776443834"/>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71FAA9" w14:textId="2A6858CD" w:rsidR="00EE7D57"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5312657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FA9DFD7"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42FD08A8" w14:textId="77777777" w:rsidR="00EE7D57" w:rsidRPr="001608E6" w:rsidRDefault="00EE7D57" w:rsidP="00EE7D57">
            <w:pPr>
              <w:spacing w:before="0"/>
              <w:ind w:left="0" w:firstLine="0"/>
              <w:jc w:val="center"/>
              <w:rPr>
                <w:rFonts w:ascii="Calibri" w:eastAsia="Calibri" w:hAnsi="Calibri" w:cs="Arial"/>
                <w:sz w:val="18"/>
                <w:szCs w:val="18"/>
              </w:rPr>
            </w:pPr>
          </w:p>
        </w:tc>
      </w:tr>
      <w:tr w:rsidR="00EE7D57" w:rsidRPr="001608E6" w14:paraId="6CCD058D" w14:textId="77777777" w:rsidTr="00A25C61">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C72D2CF" w14:textId="77777777" w:rsidR="00EE7D57" w:rsidRPr="00877928" w:rsidRDefault="00EE7D57" w:rsidP="00AC6979">
            <w:pPr>
              <w:spacing w:before="0"/>
              <w:ind w:left="0" w:firstLine="0"/>
              <w:jc w:val="both"/>
              <w:rPr>
                <w:rFonts w:cs="Arial"/>
                <w:sz w:val="18"/>
                <w:szCs w:val="18"/>
              </w:rPr>
            </w:pPr>
            <w:r w:rsidRPr="002D091D">
              <w:rPr>
                <w:rFonts w:cs="Arial"/>
                <w:sz w:val="18"/>
                <w:szCs w:val="18"/>
              </w:rPr>
              <w:t xml:space="preserve">Les personnes concernées par la </w:t>
            </w:r>
            <w:r>
              <w:rPr>
                <w:rFonts w:cs="Arial"/>
                <w:sz w:val="18"/>
                <w:szCs w:val="18"/>
              </w:rPr>
              <w:t xml:space="preserve">présente </w:t>
            </w:r>
            <w:r w:rsidRPr="002D091D">
              <w:rPr>
                <w:rFonts w:cs="Arial"/>
                <w:sz w:val="18"/>
                <w:szCs w:val="18"/>
              </w:rPr>
              <w:t>recherche sont préalablement et individuellement informées du traitement de leurs données à caractère personnel</w:t>
            </w:r>
          </w:p>
        </w:tc>
        <w:sdt>
          <w:sdtPr>
            <w:rPr>
              <w:rFonts w:ascii="Calibri" w:eastAsia="Calibri" w:hAnsi="Calibri" w:cs="Arial"/>
              <w:sz w:val="18"/>
              <w:szCs w:val="18"/>
            </w:rPr>
            <w:id w:val="-261381486"/>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C0E5313"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369964523"/>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95DC24" w14:textId="77777777" w:rsidR="00EE7D57" w:rsidRPr="001608E6" w:rsidRDefault="00EE7D57"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39539667"/>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2B1B8F" w14:textId="610A7FE1" w:rsidR="00EE7D57" w:rsidRPr="001608E6" w:rsidRDefault="007F0E35"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EE7D57" w:rsidRPr="001608E6" w14:paraId="6F1F8755" w14:textId="77777777" w:rsidTr="00A25C61">
        <w:trPr>
          <w:trHeight w:val="1224"/>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05AF2CE" w14:textId="77777777" w:rsidR="00EE7D57" w:rsidRDefault="00EE7D57" w:rsidP="003037AC">
            <w:pPr>
              <w:spacing w:before="0"/>
              <w:ind w:left="0" w:firstLine="0"/>
              <w:jc w:val="both"/>
              <w:rPr>
                <w:rFonts w:cs="Arial"/>
                <w:sz w:val="18"/>
                <w:szCs w:val="18"/>
              </w:rPr>
            </w:pPr>
            <w:r>
              <w:rPr>
                <w:rFonts w:cs="Arial"/>
                <w:sz w:val="18"/>
                <w:szCs w:val="18"/>
              </w:rPr>
              <w:t xml:space="preserve">Dans le cas où les données (ou échantillons biologiques) ont été </w:t>
            </w:r>
            <w:r w:rsidRPr="002D091D">
              <w:rPr>
                <w:rFonts w:cs="Arial"/>
                <w:sz w:val="18"/>
                <w:szCs w:val="18"/>
              </w:rPr>
              <w:t>recueillis non spécifiquement pour la recherche</w:t>
            </w:r>
            <w:r>
              <w:rPr>
                <w:rFonts w:cs="Arial"/>
                <w:sz w:val="18"/>
                <w:szCs w:val="18"/>
              </w:rPr>
              <w:t xml:space="preserve">, le responsable de la recherche procède : </w:t>
            </w:r>
          </w:p>
          <w:p w14:paraId="0C2170A0" w14:textId="77777777" w:rsidR="00EE7D57" w:rsidRDefault="00EE7D57" w:rsidP="003037AC">
            <w:pPr>
              <w:pStyle w:val="Paragraphedeliste"/>
              <w:numPr>
                <w:ilvl w:val="0"/>
                <w:numId w:val="9"/>
              </w:numPr>
              <w:spacing w:before="0"/>
              <w:jc w:val="both"/>
              <w:rPr>
                <w:rFonts w:cs="Arial"/>
                <w:sz w:val="18"/>
                <w:szCs w:val="18"/>
              </w:rPr>
            </w:pPr>
            <w:r>
              <w:rPr>
                <w:rFonts w:cs="Arial"/>
                <w:sz w:val="18"/>
                <w:szCs w:val="18"/>
              </w:rPr>
              <w:t>s</w:t>
            </w:r>
            <w:r w:rsidRPr="003037AC">
              <w:rPr>
                <w:rFonts w:cs="Arial"/>
                <w:sz w:val="18"/>
                <w:szCs w:val="18"/>
              </w:rPr>
              <w:t xml:space="preserve">oit à une nouvelle information individuelle </w:t>
            </w:r>
            <w:r>
              <w:rPr>
                <w:rFonts w:cs="Arial"/>
                <w:sz w:val="18"/>
                <w:szCs w:val="18"/>
              </w:rPr>
              <w:t>des personnes sur le protocole de la recherche</w:t>
            </w:r>
          </w:p>
          <w:p w14:paraId="79EA6EE8" w14:textId="77777777" w:rsidR="00EE7D57" w:rsidRDefault="00EE7D57" w:rsidP="003037AC">
            <w:pPr>
              <w:pStyle w:val="Paragraphedeliste"/>
              <w:numPr>
                <w:ilvl w:val="0"/>
                <w:numId w:val="9"/>
              </w:numPr>
              <w:spacing w:before="0"/>
              <w:jc w:val="both"/>
              <w:rPr>
                <w:rFonts w:cs="Arial"/>
                <w:sz w:val="18"/>
                <w:szCs w:val="18"/>
              </w:rPr>
            </w:pPr>
            <w:r>
              <w:rPr>
                <w:rFonts w:cs="Arial"/>
                <w:sz w:val="18"/>
                <w:szCs w:val="18"/>
              </w:rPr>
              <w:t>soit à une information en deux temps :</w:t>
            </w:r>
          </w:p>
          <w:p w14:paraId="31ADB0BE" w14:textId="77777777" w:rsidR="00EE7D57" w:rsidRDefault="00EE7D57" w:rsidP="003037AC">
            <w:pPr>
              <w:pStyle w:val="Paragraphedeliste"/>
              <w:numPr>
                <w:ilvl w:val="1"/>
                <w:numId w:val="9"/>
              </w:numPr>
              <w:spacing w:before="0"/>
              <w:jc w:val="both"/>
              <w:rPr>
                <w:rFonts w:cs="Arial"/>
                <w:sz w:val="18"/>
                <w:szCs w:val="18"/>
              </w:rPr>
            </w:pPr>
            <w:r>
              <w:rPr>
                <w:rFonts w:cs="Arial"/>
                <w:sz w:val="18"/>
                <w:szCs w:val="18"/>
              </w:rPr>
              <w:t>information individuelle au moment du recueil des données ou échantillon sur l’éventualité de réutilisation à des fins de recherche</w:t>
            </w:r>
          </w:p>
          <w:p w14:paraId="6F62499A" w14:textId="77777777" w:rsidR="00EE7D57" w:rsidRPr="00AC6979" w:rsidRDefault="00EE7D57" w:rsidP="00AC6979">
            <w:pPr>
              <w:pStyle w:val="Paragraphedeliste"/>
              <w:numPr>
                <w:ilvl w:val="1"/>
                <w:numId w:val="9"/>
              </w:numPr>
              <w:spacing w:before="0"/>
              <w:jc w:val="both"/>
              <w:rPr>
                <w:rFonts w:cs="Arial"/>
                <w:sz w:val="18"/>
                <w:szCs w:val="18"/>
              </w:rPr>
            </w:pPr>
            <w:r>
              <w:rPr>
                <w:rFonts w:cs="Arial"/>
                <w:sz w:val="18"/>
                <w:szCs w:val="18"/>
              </w:rPr>
              <w:t xml:space="preserve">la mise à disposition des informations sur le protocole de la recherche sur un média sur lequel les personnes peuvent se reporter (ex : portail internet) </w:t>
            </w:r>
          </w:p>
        </w:tc>
        <w:sdt>
          <w:sdtPr>
            <w:rPr>
              <w:rFonts w:ascii="Calibri" w:eastAsia="Calibri" w:hAnsi="Calibri" w:cs="Arial"/>
              <w:sz w:val="18"/>
              <w:szCs w:val="18"/>
            </w:rPr>
            <w:id w:val="1942107478"/>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AE9E52" w14:textId="69848A06" w:rsidR="00EE7D57" w:rsidRPr="001608E6" w:rsidRDefault="007F0E35" w:rsidP="00AC697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47166361"/>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DFC6F8D" w14:textId="77777777" w:rsidR="00EE7D57" w:rsidRPr="001608E6" w:rsidRDefault="00EE7D57" w:rsidP="00AC697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40102228"/>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850642A" w14:textId="77777777" w:rsidR="00EE7D57" w:rsidRPr="001608E6" w:rsidRDefault="00A25C61"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EE7D57" w:rsidRPr="001608E6" w14:paraId="3E5120DF" w14:textId="77777777" w:rsidTr="00A25C61">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97AD2F" w14:textId="77777777" w:rsidR="00EE7D57" w:rsidRPr="002D091D" w:rsidRDefault="00EE7D57" w:rsidP="00BB0AB1">
            <w:pPr>
              <w:spacing w:before="0"/>
              <w:ind w:left="0" w:firstLine="0"/>
              <w:jc w:val="both"/>
              <w:rPr>
                <w:rFonts w:cs="Arial"/>
                <w:sz w:val="18"/>
                <w:szCs w:val="18"/>
              </w:rPr>
            </w:pPr>
            <w:r w:rsidRPr="002D091D">
              <w:rPr>
                <w:rFonts w:cs="Arial"/>
                <w:sz w:val="18"/>
                <w:szCs w:val="18"/>
              </w:rPr>
              <w:t>L</w:t>
            </w:r>
            <w:r>
              <w:rPr>
                <w:rFonts w:cs="Arial"/>
                <w:sz w:val="18"/>
                <w:szCs w:val="18"/>
              </w:rPr>
              <w:t xml:space="preserve">’information délivrée contient une mention sur le caractère </w:t>
            </w:r>
            <w:r w:rsidRPr="002D091D">
              <w:rPr>
                <w:rFonts w:cs="Arial"/>
                <w:sz w:val="18"/>
                <w:szCs w:val="18"/>
              </w:rPr>
              <w:t>facultatif de leur participation, et des modali</w:t>
            </w:r>
            <w:r>
              <w:rPr>
                <w:rFonts w:cs="Arial"/>
                <w:sz w:val="18"/>
                <w:szCs w:val="18"/>
              </w:rPr>
              <w:t>tés d'exercice de leurs droits</w:t>
            </w:r>
          </w:p>
        </w:tc>
        <w:sdt>
          <w:sdtPr>
            <w:rPr>
              <w:rFonts w:ascii="Calibri" w:eastAsia="Calibri" w:hAnsi="Calibri" w:cs="Arial"/>
              <w:sz w:val="18"/>
              <w:szCs w:val="18"/>
            </w:rPr>
            <w:id w:val="-2022152820"/>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0DBADBC" w14:textId="25CEB3BA" w:rsidR="00EE7D57" w:rsidRPr="001608E6" w:rsidRDefault="007F0E35"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834002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6A4A79E" w14:textId="77777777" w:rsidR="00EE7D57" w:rsidRPr="001608E6" w:rsidRDefault="00EE7D57"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5BF1337" w14:textId="77777777" w:rsidR="00EE7D57" w:rsidRPr="001608E6" w:rsidRDefault="00EE7D57" w:rsidP="00EE7D57">
            <w:pPr>
              <w:spacing w:before="0"/>
              <w:ind w:left="0" w:firstLine="0"/>
              <w:jc w:val="center"/>
              <w:rPr>
                <w:rFonts w:ascii="Calibri" w:eastAsia="Calibri" w:hAnsi="Calibri" w:cs="Arial"/>
                <w:sz w:val="18"/>
                <w:szCs w:val="18"/>
              </w:rPr>
            </w:pPr>
          </w:p>
        </w:tc>
      </w:tr>
      <w:tr w:rsidR="00EE7D57" w:rsidRPr="001608E6" w14:paraId="354FBD85" w14:textId="77777777" w:rsidTr="00A25C61">
        <w:trPr>
          <w:trHeight w:val="511"/>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66D737" w14:textId="77777777" w:rsidR="00EE7D57" w:rsidRPr="002D091D" w:rsidRDefault="00EE7D57" w:rsidP="0012383C">
            <w:pPr>
              <w:spacing w:before="0"/>
              <w:ind w:left="0" w:firstLine="0"/>
              <w:jc w:val="both"/>
              <w:rPr>
                <w:rFonts w:cs="Arial"/>
                <w:sz w:val="18"/>
                <w:szCs w:val="18"/>
              </w:rPr>
            </w:pPr>
            <w:r w:rsidRPr="002D091D">
              <w:rPr>
                <w:rFonts w:cs="Arial"/>
                <w:sz w:val="18"/>
                <w:szCs w:val="18"/>
              </w:rPr>
              <w:t>Si la recherche menée s’appuie sur les données de patients décéd</w:t>
            </w:r>
            <w:r w:rsidRPr="00BA7086">
              <w:rPr>
                <w:rFonts w:cs="Arial"/>
                <w:sz w:val="18"/>
                <w:szCs w:val="18"/>
              </w:rPr>
              <w:t>és</w:t>
            </w:r>
            <w:r w:rsidRPr="002D091D">
              <w:rPr>
                <w:rFonts w:cs="Arial"/>
                <w:sz w:val="18"/>
                <w:szCs w:val="18"/>
              </w:rPr>
              <w:t xml:space="preserve">, le responsable de traitement s’assure du statut vital de la personne et de </w:t>
            </w:r>
            <w:proofErr w:type="gramStart"/>
            <w:r w:rsidRPr="002D091D">
              <w:rPr>
                <w:rFonts w:cs="Arial"/>
                <w:sz w:val="18"/>
                <w:szCs w:val="18"/>
              </w:rPr>
              <w:t>sa</w:t>
            </w:r>
            <w:proofErr w:type="gramEnd"/>
            <w:r w:rsidRPr="002D091D">
              <w:rPr>
                <w:rFonts w:cs="Arial"/>
                <w:sz w:val="18"/>
                <w:szCs w:val="18"/>
              </w:rPr>
              <w:t xml:space="preserve"> non opposition écrite de son vivant.</w:t>
            </w:r>
          </w:p>
        </w:tc>
        <w:sdt>
          <w:sdtPr>
            <w:rPr>
              <w:rFonts w:ascii="Calibri" w:eastAsia="Calibri" w:hAnsi="Calibri" w:cs="Arial"/>
              <w:sz w:val="18"/>
              <w:szCs w:val="18"/>
            </w:rPr>
            <w:id w:val="2036617775"/>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5B2868" w14:textId="560F6485" w:rsidR="00EE7D57" w:rsidRPr="001608E6" w:rsidRDefault="007F0E35"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81053662"/>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29E5F1" w14:textId="77777777" w:rsidR="00EE7D57" w:rsidRPr="001608E6" w:rsidRDefault="00EE7D57" w:rsidP="0019622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68701998"/>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66FEF5" w14:textId="77777777" w:rsidR="00EE7D57" w:rsidRPr="001608E6" w:rsidRDefault="00A25C61" w:rsidP="00EE7D57">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4F2659DA"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625"/>
        <w:gridCol w:w="508"/>
        <w:gridCol w:w="532"/>
        <w:gridCol w:w="509"/>
      </w:tblGrid>
      <w:tr w:rsidR="004E3524" w:rsidRPr="001608E6" w14:paraId="7C00CF21" w14:textId="77777777" w:rsidTr="00BA7086">
        <w:trPr>
          <w:trHeight w:val="3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D51E56D" w14:textId="77777777" w:rsidR="004E3524" w:rsidRPr="00BC0AAD" w:rsidRDefault="004E3524" w:rsidP="00BC0AAD">
            <w:pPr>
              <w:pStyle w:val="Paragraphedeliste"/>
              <w:numPr>
                <w:ilvl w:val="0"/>
                <w:numId w:val="33"/>
              </w:numPr>
              <w:spacing w:before="0"/>
              <w:rPr>
                <w:rFonts w:cs="Arial"/>
                <w:sz w:val="18"/>
                <w:szCs w:val="18"/>
              </w:rPr>
            </w:pPr>
            <w:r w:rsidRPr="00BC0AAD">
              <w:rPr>
                <w:rFonts w:cs="Arial"/>
                <w:b/>
                <w:sz w:val="20"/>
                <w:szCs w:val="20"/>
              </w:rPr>
              <w:t>Droits des personnes</w:t>
            </w:r>
          </w:p>
        </w:tc>
        <w:tc>
          <w:tcPr>
            <w:tcW w:w="17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9DB4949" w14:textId="77777777" w:rsidR="004E3524" w:rsidRPr="00F65A06" w:rsidRDefault="004E3524" w:rsidP="002D5AE9">
            <w:pPr>
              <w:spacing w:before="0"/>
              <w:ind w:left="0" w:firstLine="0"/>
              <w:rPr>
                <w:rFonts w:ascii="Calibri" w:eastAsia="Calibri" w:hAnsi="Calibri" w:cs="Arial"/>
                <w:b/>
                <w:sz w:val="20"/>
              </w:rPr>
            </w:pPr>
            <w:r>
              <w:rPr>
                <w:rFonts w:ascii="Calibri" w:eastAsia="Calibri" w:hAnsi="Calibri" w:cs="Arial"/>
                <w:b/>
                <w:sz w:val="20"/>
              </w:rPr>
              <w:t>Vrai</w:t>
            </w:r>
          </w:p>
        </w:tc>
        <w:tc>
          <w:tcPr>
            <w:tcW w:w="18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0C974253" w14:textId="77777777" w:rsidR="004E3524" w:rsidRPr="00F65A06" w:rsidRDefault="004E3524" w:rsidP="002D5AE9">
            <w:pPr>
              <w:spacing w:before="0"/>
              <w:ind w:left="0" w:firstLine="0"/>
              <w:rPr>
                <w:rFonts w:ascii="Calibri" w:eastAsia="Calibri" w:hAnsi="Calibri" w:cs="Arial"/>
                <w:b/>
                <w:sz w:val="20"/>
              </w:rPr>
            </w:pPr>
            <w:r>
              <w:rPr>
                <w:rFonts w:ascii="Calibri" w:eastAsia="Calibri" w:hAnsi="Calibri" w:cs="Arial"/>
                <w:b/>
                <w:sz w:val="20"/>
              </w:rPr>
              <w:t>faux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1D82499" w14:textId="77777777" w:rsidR="004E3524" w:rsidRDefault="002D5AE9" w:rsidP="002D5AE9">
            <w:pPr>
              <w:spacing w:before="0"/>
              <w:ind w:left="0" w:firstLine="0"/>
              <w:rPr>
                <w:rFonts w:ascii="Calibri" w:eastAsia="Calibri" w:hAnsi="Calibri" w:cs="Arial"/>
                <w:b/>
                <w:sz w:val="20"/>
              </w:rPr>
            </w:pPr>
            <w:r>
              <w:rPr>
                <w:rFonts w:ascii="Calibri" w:eastAsia="Calibri" w:hAnsi="Calibri" w:cs="Arial"/>
                <w:b/>
                <w:sz w:val="20"/>
              </w:rPr>
              <w:t>N/A</w:t>
            </w:r>
          </w:p>
        </w:tc>
      </w:tr>
      <w:tr w:rsidR="002D5AE9" w:rsidRPr="001608E6" w14:paraId="2E8F88F6" w14:textId="77777777" w:rsidTr="00BA7086">
        <w:trPr>
          <w:trHeight w:val="897"/>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617251E" w14:textId="77777777" w:rsidR="002D5AE9" w:rsidRPr="0004334D" w:rsidRDefault="002D5AE9" w:rsidP="00CA7D96">
            <w:pPr>
              <w:spacing w:before="0"/>
              <w:ind w:left="0" w:firstLine="0"/>
              <w:jc w:val="both"/>
              <w:rPr>
                <w:rFonts w:cs="Arial"/>
                <w:sz w:val="18"/>
                <w:szCs w:val="18"/>
              </w:rPr>
            </w:pPr>
            <w:r w:rsidRPr="0004334D">
              <w:rPr>
                <w:rFonts w:cs="Arial"/>
                <w:sz w:val="18"/>
                <w:szCs w:val="18"/>
              </w:rPr>
              <w:t>Le droit d'accès peut être exercé à tout moment :</w:t>
            </w:r>
          </w:p>
          <w:p w14:paraId="00F7BAC2" w14:textId="77777777" w:rsidR="002D5AE9" w:rsidRPr="0004334D" w:rsidRDefault="002D5AE9" w:rsidP="00CA7D96">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 xml:space="preserve">directement auprès du professionnel intervenant dans la recherche, </w:t>
            </w:r>
          </w:p>
          <w:p w14:paraId="3AC44333" w14:textId="77777777" w:rsidR="002D5AE9" w:rsidRPr="0004334D" w:rsidRDefault="002D5AE9" w:rsidP="00CA7D96">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ou par l'intermédiaire d'un médecin désigné à cet effet par la personne concernée</w:t>
            </w:r>
          </w:p>
        </w:tc>
        <w:sdt>
          <w:sdtPr>
            <w:rPr>
              <w:rFonts w:ascii="Calibri" w:eastAsia="Calibri" w:hAnsi="Calibri" w:cs="Arial"/>
              <w:sz w:val="18"/>
              <w:szCs w:val="18"/>
            </w:rPr>
            <w:id w:val="-649124111"/>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52C124" w14:textId="193DA4CA" w:rsidR="002D5AE9"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1861604"/>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FC83733" w14:textId="77777777" w:rsidR="002D5AE9" w:rsidRPr="001608E6" w:rsidRDefault="002D5AE9"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EFA976A"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1D2A5D79" w14:textId="77777777" w:rsidTr="00BA7086">
        <w:trPr>
          <w:trHeight w:val="1053"/>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861BD5" w14:textId="77777777" w:rsidR="002D5AE9" w:rsidRPr="0004334D" w:rsidRDefault="002D5AE9" w:rsidP="00672E99">
            <w:pPr>
              <w:spacing w:before="0"/>
              <w:ind w:left="0" w:firstLine="0"/>
              <w:jc w:val="both"/>
              <w:rPr>
                <w:rFonts w:cs="Arial"/>
                <w:sz w:val="18"/>
                <w:szCs w:val="18"/>
              </w:rPr>
            </w:pPr>
            <w:r w:rsidRPr="0004334D">
              <w:rPr>
                <w:rFonts w:cs="Arial"/>
                <w:sz w:val="18"/>
                <w:szCs w:val="18"/>
              </w:rPr>
              <w:t>La personne concernée peut d'obtenir du responsable du traitement :</w:t>
            </w:r>
          </w:p>
          <w:p w14:paraId="5AE6ABBE" w14:textId="77777777" w:rsidR="002D5AE9" w:rsidRPr="0004334D" w:rsidRDefault="002D5AE9" w:rsidP="00672E99">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la rectification de ses données à caractère personnel si elles sont inexactes</w:t>
            </w:r>
          </w:p>
          <w:p w14:paraId="5E579168" w14:textId="77777777" w:rsidR="002D5AE9" w:rsidRPr="0004334D" w:rsidRDefault="002D5AE9" w:rsidP="00585C57">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la modification de ses données à caractère personnel, en fournissant des informations complémentaires.</w:t>
            </w:r>
          </w:p>
        </w:tc>
        <w:sdt>
          <w:sdtPr>
            <w:rPr>
              <w:rFonts w:ascii="Calibri" w:eastAsia="Calibri" w:hAnsi="Calibri" w:cs="Arial"/>
              <w:sz w:val="18"/>
              <w:szCs w:val="18"/>
            </w:rPr>
            <w:id w:val="-708575494"/>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0722682" w14:textId="0D21826C" w:rsidR="002D5AE9"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04785480"/>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63C405E" w14:textId="77777777" w:rsidR="002D5AE9" w:rsidRPr="001608E6" w:rsidRDefault="002D5AE9"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07E0249"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20B452DC" w14:textId="77777777" w:rsidTr="00BA7086">
        <w:trPr>
          <w:trHeight w:val="1841"/>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D50B236" w14:textId="77777777" w:rsidR="002D5AE9" w:rsidRPr="0004334D" w:rsidRDefault="002D5AE9" w:rsidP="00BC2A9F">
            <w:pPr>
              <w:spacing w:before="0"/>
              <w:ind w:left="0" w:firstLine="0"/>
              <w:jc w:val="both"/>
              <w:rPr>
                <w:rFonts w:cs="Arial"/>
                <w:sz w:val="18"/>
                <w:szCs w:val="18"/>
              </w:rPr>
            </w:pPr>
            <w:r w:rsidRPr="0004334D">
              <w:rPr>
                <w:rFonts w:cs="Arial"/>
                <w:sz w:val="18"/>
                <w:szCs w:val="18"/>
              </w:rPr>
              <w:t>La personne qui le souhaite peut s'opposer au traitement de ses données à caractère personnel :</w:t>
            </w:r>
          </w:p>
          <w:p w14:paraId="1BD1B7DB"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 xml:space="preserve">à tout moment </w:t>
            </w:r>
          </w:p>
          <w:p w14:paraId="5787184F"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sans avoir à justifier sa décision</w:t>
            </w:r>
          </w:p>
          <w:p w14:paraId="74BC8109" w14:textId="77777777" w:rsidR="002D5AE9" w:rsidRPr="0004334D" w:rsidRDefault="002D5AE9" w:rsidP="00BC2A9F">
            <w:pPr>
              <w:pStyle w:val="Paragraphedeliste"/>
              <w:numPr>
                <w:ilvl w:val="0"/>
                <w:numId w:val="9"/>
              </w:numPr>
              <w:spacing w:befor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en s’adressant, par tout moyen à sa convenance :</w:t>
            </w:r>
          </w:p>
          <w:p w14:paraId="7EAF3D83" w14:textId="77777777" w:rsidR="002D5AE9" w:rsidRPr="0004334D" w:rsidRDefault="002D5AE9" w:rsidP="00BC2A9F">
            <w:pPr>
              <w:pStyle w:val="Paragraphedeliste"/>
              <w:numPr>
                <w:ilvl w:val="0"/>
                <w:numId w:val="9"/>
              </w:numPr>
              <w:spacing w:before="0"/>
              <w:ind w:left="993" w:firstLin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soit auprès du responsable de la recherche</w:t>
            </w:r>
          </w:p>
          <w:p w14:paraId="23D7C58D" w14:textId="77777777" w:rsidR="002D5AE9" w:rsidRPr="0004334D" w:rsidRDefault="002D5AE9" w:rsidP="00BC2A9F">
            <w:pPr>
              <w:pStyle w:val="Paragraphedeliste"/>
              <w:numPr>
                <w:ilvl w:val="0"/>
                <w:numId w:val="9"/>
              </w:numPr>
              <w:spacing w:before="0"/>
              <w:ind w:left="993" w:firstLine="0"/>
              <w:jc w:val="both"/>
              <w:rPr>
                <w:rFonts w:asciiTheme="minorHAnsi" w:eastAsiaTheme="minorHAnsi" w:hAnsiTheme="minorHAnsi" w:cs="Arial"/>
                <w:sz w:val="18"/>
                <w:szCs w:val="18"/>
              </w:rPr>
            </w:pPr>
            <w:r w:rsidRPr="0004334D">
              <w:rPr>
                <w:rFonts w:asciiTheme="minorHAnsi" w:eastAsiaTheme="minorHAnsi" w:hAnsiTheme="minorHAnsi" w:cs="Arial"/>
                <w:sz w:val="18"/>
                <w:szCs w:val="18"/>
              </w:rPr>
              <w:t>soit auprès du centre participant</w:t>
            </w:r>
          </w:p>
          <w:p w14:paraId="27C2688C" w14:textId="77777777" w:rsidR="002D5AE9" w:rsidRDefault="002D5AE9" w:rsidP="00BC2A9F">
            <w:pPr>
              <w:pStyle w:val="Paragraphedeliste"/>
              <w:numPr>
                <w:ilvl w:val="0"/>
                <w:numId w:val="9"/>
              </w:numPr>
              <w:spacing w:before="0"/>
              <w:ind w:left="993" w:firstLine="0"/>
              <w:jc w:val="both"/>
            </w:pPr>
            <w:r w:rsidRPr="0004334D">
              <w:rPr>
                <w:rFonts w:asciiTheme="minorHAnsi" w:eastAsiaTheme="minorHAnsi" w:hAnsiTheme="minorHAnsi" w:cs="Arial"/>
                <w:sz w:val="18"/>
                <w:szCs w:val="18"/>
              </w:rPr>
              <w:t>soit auprès du professionnel détenteur de ces données</w:t>
            </w:r>
          </w:p>
        </w:tc>
        <w:sdt>
          <w:sdtPr>
            <w:rPr>
              <w:rFonts w:ascii="Calibri" w:eastAsia="Calibri" w:hAnsi="Calibri" w:cs="Arial"/>
              <w:sz w:val="18"/>
              <w:szCs w:val="18"/>
            </w:rPr>
            <w:id w:val="-1380312070"/>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83190C8" w14:textId="472DD2CA" w:rsidR="002D5AE9" w:rsidRPr="001608E6" w:rsidRDefault="007F0E35"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136007560"/>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8C4543"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049F7CD"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56FD9F25" w14:textId="77777777" w:rsidTr="00BA7086">
        <w:trPr>
          <w:trHeight w:val="518"/>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DB7E2A" w14:textId="77777777" w:rsidR="002D5AE9" w:rsidRPr="0004334D" w:rsidRDefault="002D5AE9" w:rsidP="00AC6979">
            <w:pPr>
              <w:spacing w:before="0"/>
              <w:ind w:left="0" w:firstLine="0"/>
              <w:jc w:val="both"/>
              <w:rPr>
                <w:rFonts w:cs="Arial"/>
                <w:sz w:val="18"/>
                <w:szCs w:val="18"/>
              </w:rPr>
            </w:pPr>
            <w:r w:rsidRPr="0004334D">
              <w:rPr>
                <w:rFonts w:cs="Arial"/>
                <w:sz w:val="18"/>
                <w:szCs w:val="18"/>
              </w:rPr>
              <w:t xml:space="preserve">Le responsable de traitement a informé de manière appropriée les personnes concernées </w:t>
            </w:r>
            <w:r>
              <w:rPr>
                <w:rFonts w:cs="Arial"/>
                <w:sz w:val="18"/>
                <w:szCs w:val="18"/>
              </w:rPr>
              <w:t xml:space="preserve">que </w:t>
            </w:r>
            <w:r w:rsidRPr="0004334D">
              <w:rPr>
                <w:rFonts w:cs="Arial"/>
                <w:sz w:val="18"/>
                <w:szCs w:val="18"/>
              </w:rPr>
              <w:t>certaines données collectées po</w:t>
            </w:r>
            <w:r>
              <w:rPr>
                <w:rFonts w:cs="Arial"/>
                <w:sz w:val="18"/>
                <w:szCs w:val="18"/>
              </w:rPr>
              <w:t xml:space="preserve">urraient ne pas être effaçables </w:t>
            </w:r>
            <w:r w:rsidRPr="0004334D">
              <w:rPr>
                <w:rFonts w:cs="Arial"/>
                <w:sz w:val="18"/>
                <w:szCs w:val="18"/>
              </w:rPr>
              <w:t>afin de ne pas compromettre la réalisation</w:t>
            </w:r>
            <w:r>
              <w:rPr>
                <w:rFonts w:cs="Arial"/>
                <w:sz w:val="18"/>
                <w:szCs w:val="18"/>
              </w:rPr>
              <w:t xml:space="preserve"> des objectifs de la recherche</w:t>
            </w:r>
          </w:p>
        </w:tc>
        <w:sdt>
          <w:sdtPr>
            <w:rPr>
              <w:rFonts w:ascii="Calibri" w:eastAsia="Calibri" w:hAnsi="Calibri" w:cs="Arial"/>
              <w:sz w:val="18"/>
              <w:szCs w:val="18"/>
            </w:rPr>
            <w:id w:val="-1064557769"/>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83EC99"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27690128"/>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186D2B"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91405048"/>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B20DE52" w14:textId="47F2A3A2" w:rsidR="002D5AE9" w:rsidRPr="001608E6" w:rsidRDefault="007F0E35" w:rsidP="002D5AE9">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2D5AE9" w:rsidRPr="001608E6" w14:paraId="67FE734F" w14:textId="77777777" w:rsidTr="00BA7086">
        <w:trPr>
          <w:trHeight w:val="1349"/>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ACF207D" w14:textId="77777777" w:rsidR="002D5AE9" w:rsidRPr="00887A86" w:rsidRDefault="002D5AE9" w:rsidP="00BC2A9F">
            <w:pPr>
              <w:spacing w:before="0"/>
              <w:ind w:left="284" w:hanging="284"/>
              <w:jc w:val="both"/>
              <w:rPr>
                <w:rFonts w:cs="Arial"/>
                <w:sz w:val="18"/>
                <w:szCs w:val="18"/>
              </w:rPr>
            </w:pPr>
            <w:r w:rsidRPr="00887A86">
              <w:rPr>
                <w:rFonts w:cs="Arial"/>
                <w:sz w:val="18"/>
                <w:szCs w:val="18"/>
              </w:rPr>
              <w:t xml:space="preserve">La personne concernée </w:t>
            </w:r>
            <w:r>
              <w:rPr>
                <w:rFonts w:cs="Arial"/>
                <w:sz w:val="18"/>
                <w:szCs w:val="18"/>
              </w:rPr>
              <w:t>peut obtenir</w:t>
            </w:r>
            <w:r w:rsidRPr="00887A86">
              <w:rPr>
                <w:rFonts w:cs="Arial"/>
                <w:sz w:val="18"/>
                <w:szCs w:val="18"/>
              </w:rPr>
              <w:t xml:space="preserve"> du responsable </w:t>
            </w:r>
            <w:r>
              <w:rPr>
                <w:rFonts w:cs="Arial"/>
                <w:sz w:val="18"/>
                <w:szCs w:val="18"/>
              </w:rPr>
              <w:t>de la recherche</w:t>
            </w:r>
            <w:r w:rsidRPr="00887A86">
              <w:rPr>
                <w:rFonts w:cs="Arial"/>
                <w:sz w:val="18"/>
                <w:szCs w:val="18"/>
              </w:rPr>
              <w:t xml:space="preserve"> la limitation du traitement</w:t>
            </w:r>
            <w:r>
              <w:rPr>
                <w:rFonts w:cs="Arial"/>
                <w:sz w:val="18"/>
                <w:szCs w:val="18"/>
              </w:rPr>
              <w:t xml:space="preserve"> de ses données</w:t>
            </w:r>
            <w:r w:rsidRPr="00887A86">
              <w:rPr>
                <w:rFonts w:cs="Arial"/>
                <w:sz w:val="18"/>
                <w:szCs w:val="18"/>
              </w:rPr>
              <w:t xml:space="preserve"> lorsque l'un des éléments suivants s'applique :</w:t>
            </w:r>
          </w:p>
          <w:p w14:paraId="571E3147" w14:textId="77777777" w:rsidR="002D5AE9" w:rsidRPr="00887A86" w:rsidRDefault="002D5AE9" w:rsidP="00BC2A9F">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l'exactitude des données à caractère personnel est contestée par la personne concernée</w:t>
            </w:r>
          </w:p>
          <w:p w14:paraId="3C5550C7" w14:textId="77777777" w:rsidR="002D5AE9" w:rsidRPr="00887A86" w:rsidRDefault="002D5AE9" w:rsidP="00BC2A9F">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 traitement est illicite, et la personne concernée s'oppose à l’effacement de ses données et exige en revanche la limitation de leur utilisation</w:t>
            </w:r>
          </w:p>
          <w:p w14:paraId="3008AFEC" w14:textId="77777777" w:rsidR="002D5AE9" w:rsidRPr="00AC6979" w:rsidRDefault="002D5AE9" w:rsidP="00AC6979">
            <w:pPr>
              <w:pStyle w:val="Paragraphedeliste"/>
              <w:numPr>
                <w:ilvl w:val="0"/>
                <w:numId w:val="9"/>
              </w:numPr>
              <w:spacing w:before="0"/>
              <w:ind w:left="284" w:hanging="284"/>
              <w:jc w:val="both"/>
              <w:rPr>
                <w:rFonts w:asciiTheme="minorHAnsi" w:eastAsiaTheme="minorHAnsi" w:hAnsiTheme="minorHAnsi" w:cs="Arial"/>
                <w:sz w:val="18"/>
                <w:szCs w:val="18"/>
              </w:rPr>
            </w:pPr>
            <w:r w:rsidRPr="00887A86">
              <w:rPr>
                <w:rFonts w:asciiTheme="minorHAnsi" w:eastAsiaTheme="minorHAnsi" w:hAnsiTheme="minorHAnsi" w:cs="Arial"/>
                <w:sz w:val="18"/>
                <w:szCs w:val="18"/>
              </w:rPr>
              <w:t>le responsable du traitement n'a plus besoin des données à caractère personnel aux fins du traitement mais celles-ci sont encore nécessaires à la personne concernée pour la constatation, l'exercice ou la défense de droits en justice</w:t>
            </w:r>
          </w:p>
        </w:tc>
        <w:sdt>
          <w:sdtPr>
            <w:rPr>
              <w:rFonts w:ascii="Calibri" w:eastAsia="Calibri" w:hAnsi="Calibri" w:cs="Arial"/>
              <w:sz w:val="18"/>
              <w:szCs w:val="18"/>
            </w:rPr>
            <w:id w:val="-460887403"/>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851AB1A" w14:textId="38DAE05A" w:rsidR="002D5AE9" w:rsidRPr="001608E6" w:rsidRDefault="007F0E35"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508412383"/>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01DF164"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27C26737" w14:textId="77777777" w:rsidR="002D5AE9" w:rsidRPr="001608E6" w:rsidRDefault="002D5AE9" w:rsidP="002D5AE9">
            <w:pPr>
              <w:spacing w:before="0"/>
              <w:ind w:left="0" w:firstLine="0"/>
              <w:jc w:val="center"/>
              <w:rPr>
                <w:rFonts w:ascii="Calibri" w:eastAsia="Calibri" w:hAnsi="Calibri" w:cs="Arial"/>
                <w:sz w:val="18"/>
                <w:szCs w:val="18"/>
              </w:rPr>
            </w:pPr>
          </w:p>
        </w:tc>
      </w:tr>
      <w:tr w:rsidR="002D5AE9" w:rsidRPr="001608E6" w14:paraId="3E1C0FA8" w14:textId="77777777" w:rsidTr="00BA7086">
        <w:trPr>
          <w:trHeight w:val="650"/>
          <w:jc w:val="center"/>
        </w:trPr>
        <w:tc>
          <w:tcPr>
            <w:tcW w:w="4454"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79A7EBC" w14:textId="77777777" w:rsidR="002D5AE9" w:rsidRPr="0004334D" w:rsidRDefault="002D5AE9" w:rsidP="00AC6979">
            <w:pPr>
              <w:spacing w:before="0"/>
              <w:ind w:left="0" w:firstLine="0"/>
              <w:jc w:val="both"/>
              <w:rPr>
                <w:rFonts w:cs="Arial"/>
                <w:sz w:val="18"/>
                <w:szCs w:val="18"/>
              </w:rPr>
            </w:pPr>
            <w:r w:rsidRPr="0004334D">
              <w:rPr>
                <w:rFonts w:cs="Arial"/>
                <w:sz w:val="18"/>
                <w:szCs w:val="18"/>
              </w:rPr>
              <w:t xml:space="preserve">Le responsable de traitement </w:t>
            </w:r>
            <w:r>
              <w:rPr>
                <w:rFonts w:cs="Arial"/>
                <w:sz w:val="18"/>
                <w:szCs w:val="18"/>
              </w:rPr>
              <w:t>répond</w:t>
            </w:r>
            <w:r w:rsidRPr="0004334D">
              <w:rPr>
                <w:rFonts w:cs="Arial"/>
                <w:sz w:val="18"/>
                <w:szCs w:val="18"/>
              </w:rPr>
              <w:t xml:space="preserve"> dans le mois qui s</w:t>
            </w:r>
            <w:r>
              <w:rPr>
                <w:rFonts w:cs="Arial"/>
                <w:sz w:val="18"/>
                <w:szCs w:val="18"/>
              </w:rPr>
              <w:t>uit la réception d’une demande ou informe</w:t>
            </w:r>
            <w:r w:rsidRPr="0004334D">
              <w:rPr>
                <w:rFonts w:cs="Arial"/>
                <w:sz w:val="18"/>
                <w:szCs w:val="18"/>
              </w:rPr>
              <w:t xml:space="preserve"> la personne qu’un délai supplémentaire est nécessaire, du fait de la complexité du dossier et/ou du nombre de demandes, et à y répondre au plus tard deux mois après avoir reçu la demande.</w:t>
            </w:r>
          </w:p>
        </w:tc>
        <w:sdt>
          <w:sdtPr>
            <w:rPr>
              <w:rFonts w:ascii="Calibri" w:eastAsia="Calibri" w:hAnsi="Calibri" w:cs="Arial"/>
              <w:sz w:val="18"/>
              <w:szCs w:val="18"/>
            </w:rPr>
            <w:id w:val="739527619"/>
            <w14:checkbox>
              <w14:checked w14:val="0"/>
              <w14:checkedState w14:val="2612" w14:font="MS Gothic"/>
              <w14:uncheckedState w14:val="2610" w14:font="MS Gothic"/>
            </w14:checkbox>
          </w:sdtPr>
          <w:sdtEndPr/>
          <w:sdtContent>
            <w:tc>
              <w:tcPr>
                <w:tcW w:w="17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CFCAE63" w14:textId="34ED5742" w:rsidR="002D5AE9" w:rsidRPr="001608E6" w:rsidRDefault="007F0E35"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65467555"/>
            <w14:checkbox>
              <w14:checked w14:val="0"/>
              <w14:checkedState w14:val="2612" w14:font="MS Gothic"/>
              <w14:uncheckedState w14:val="2610" w14:font="MS Gothic"/>
            </w14:checkbox>
          </w:sdtPr>
          <w:sdtEndPr/>
          <w:sdtContent>
            <w:tc>
              <w:tcPr>
                <w:tcW w:w="18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BAFFBB" w14:textId="77777777" w:rsidR="002D5AE9" w:rsidRPr="001608E6" w:rsidRDefault="002D5AE9" w:rsidP="00BC2A9F">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04F174D7" w14:textId="77777777" w:rsidR="002D5AE9" w:rsidRPr="001608E6" w:rsidRDefault="002D5AE9" w:rsidP="002D5AE9">
            <w:pPr>
              <w:spacing w:before="0"/>
              <w:ind w:left="0" w:firstLine="0"/>
              <w:jc w:val="center"/>
              <w:rPr>
                <w:rFonts w:ascii="Calibri" w:eastAsia="Calibri" w:hAnsi="Calibri" w:cs="Arial"/>
                <w:sz w:val="18"/>
                <w:szCs w:val="18"/>
              </w:rPr>
            </w:pPr>
          </w:p>
        </w:tc>
      </w:tr>
    </w:tbl>
    <w:p w14:paraId="559178AC"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547"/>
        <w:gridCol w:w="556"/>
        <w:gridCol w:w="561"/>
        <w:gridCol w:w="510"/>
      </w:tblGrid>
      <w:tr w:rsidR="002D5AE9" w:rsidRPr="001608E6" w14:paraId="58B75DF3" w14:textId="77777777" w:rsidTr="00BA7086">
        <w:trPr>
          <w:trHeight w:val="350"/>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8CF33C1" w14:textId="77777777" w:rsidR="002D5AE9" w:rsidRPr="00BC0AAD" w:rsidRDefault="002D5AE9" w:rsidP="00BC0AAD">
            <w:pPr>
              <w:pStyle w:val="Paragraphedeliste"/>
              <w:numPr>
                <w:ilvl w:val="0"/>
                <w:numId w:val="33"/>
              </w:numPr>
              <w:spacing w:before="0"/>
              <w:rPr>
                <w:rFonts w:cs="Arial"/>
                <w:sz w:val="18"/>
                <w:szCs w:val="18"/>
              </w:rPr>
            </w:pPr>
            <w:r w:rsidRPr="00BC0AAD">
              <w:rPr>
                <w:rFonts w:cs="Arial"/>
                <w:b/>
                <w:sz w:val="20"/>
                <w:szCs w:val="20"/>
              </w:rPr>
              <w:t>Durée de conservation</w:t>
            </w:r>
          </w:p>
        </w:tc>
        <w:tc>
          <w:tcPr>
            <w:tcW w:w="196"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00141B6" w14:textId="77777777" w:rsidR="002D5AE9" w:rsidRPr="00F65A06" w:rsidRDefault="002D5AE9" w:rsidP="002D5AE9">
            <w:pPr>
              <w:spacing w:before="0"/>
              <w:ind w:left="0" w:firstLine="0"/>
              <w:rPr>
                <w:rFonts w:ascii="Calibri" w:eastAsia="Calibri" w:hAnsi="Calibri" w:cs="Arial"/>
                <w:b/>
                <w:sz w:val="20"/>
              </w:rPr>
            </w:pPr>
            <w:r>
              <w:rPr>
                <w:rFonts w:ascii="Calibri" w:eastAsia="Calibri" w:hAnsi="Calibri" w:cs="Arial"/>
                <w:b/>
                <w:sz w:val="20"/>
              </w:rPr>
              <w:t>Vrai</w:t>
            </w:r>
          </w:p>
        </w:tc>
        <w:tc>
          <w:tcPr>
            <w:tcW w:w="19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B42D1B6" w14:textId="77777777" w:rsidR="002D5AE9" w:rsidRPr="00F65A06" w:rsidRDefault="0038514C" w:rsidP="002D5AE9">
            <w:pPr>
              <w:spacing w:before="0"/>
              <w:ind w:left="0" w:firstLine="0"/>
              <w:rPr>
                <w:rFonts w:ascii="Calibri" w:eastAsia="Calibri" w:hAnsi="Calibri" w:cs="Arial"/>
                <w:b/>
                <w:sz w:val="20"/>
              </w:rPr>
            </w:pPr>
            <w:r>
              <w:rPr>
                <w:rFonts w:ascii="Calibri" w:eastAsia="Calibri" w:hAnsi="Calibri" w:cs="Arial"/>
                <w:b/>
                <w:sz w:val="20"/>
              </w:rPr>
              <w:t>F</w:t>
            </w:r>
            <w:r w:rsidR="002D5AE9">
              <w:rPr>
                <w:rFonts w:ascii="Calibri" w:eastAsia="Calibri" w:hAnsi="Calibri" w:cs="Arial"/>
                <w:b/>
                <w:sz w:val="20"/>
              </w:rPr>
              <w:t>aux</w:t>
            </w:r>
          </w:p>
        </w:tc>
        <w:tc>
          <w:tcPr>
            <w:tcW w:w="18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D7410DB" w14:textId="77777777" w:rsidR="002D5AE9" w:rsidRDefault="002D5AE9" w:rsidP="002D5AE9">
            <w:pPr>
              <w:spacing w:before="0"/>
              <w:ind w:left="0" w:firstLine="0"/>
              <w:rPr>
                <w:rFonts w:ascii="Calibri" w:eastAsia="Calibri" w:hAnsi="Calibri" w:cs="Arial"/>
                <w:b/>
                <w:sz w:val="20"/>
              </w:rPr>
            </w:pPr>
            <w:r>
              <w:rPr>
                <w:rFonts w:ascii="Calibri" w:eastAsia="Calibri" w:hAnsi="Calibri" w:cs="Arial"/>
                <w:b/>
                <w:sz w:val="20"/>
              </w:rPr>
              <w:t>N/A</w:t>
            </w:r>
          </w:p>
        </w:tc>
      </w:tr>
      <w:tr w:rsidR="0038514C" w:rsidRPr="001608E6" w14:paraId="5E2F6434" w14:textId="77777777" w:rsidTr="00BA7086">
        <w:trPr>
          <w:trHeight w:val="641"/>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D9C1C8E" w14:textId="77777777" w:rsidR="0038514C" w:rsidRPr="00081F92" w:rsidRDefault="0038514C" w:rsidP="00BC332D">
            <w:pPr>
              <w:spacing w:before="0"/>
              <w:ind w:left="0" w:firstLine="0"/>
              <w:jc w:val="both"/>
              <w:rPr>
                <w:rFonts w:cs="Arial"/>
                <w:sz w:val="18"/>
                <w:szCs w:val="18"/>
              </w:rPr>
            </w:pPr>
            <w:r w:rsidRPr="00081F92">
              <w:rPr>
                <w:rFonts w:cs="Arial"/>
                <w:sz w:val="18"/>
                <w:szCs w:val="18"/>
              </w:rPr>
              <w:t>Les données</w:t>
            </w:r>
            <w:r>
              <w:rPr>
                <w:rFonts w:cs="Arial"/>
                <w:sz w:val="18"/>
                <w:szCs w:val="18"/>
              </w:rPr>
              <w:t xml:space="preserve"> utilisées lors de la recherche sont </w:t>
            </w:r>
            <w:r w:rsidRPr="00081F92">
              <w:rPr>
                <w:rFonts w:cs="Arial"/>
                <w:sz w:val="18"/>
                <w:szCs w:val="18"/>
              </w:rPr>
              <w:t>conservées jusqu'à deux ans après la dernière publication des résultats de la recherche ou, en cas d'absence de publication, jusqu'à la signature du rapport final de la recherche</w:t>
            </w:r>
            <w:r>
              <w:rPr>
                <w:rFonts w:cs="Arial"/>
                <w:sz w:val="18"/>
                <w:szCs w:val="18"/>
              </w:rPr>
              <w:t>.</w:t>
            </w:r>
          </w:p>
        </w:tc>
        <w:sdt>
          <w:sdtPr>
            <w:rPr>
              <w:rFonts w:ascii="Calibri" w:eastAsia="Calibri" w:hAnsi="Calibri" w:cs="Arial"/>
              <w:sz w:val="18"/>
              <w:szCs w:val="18"/>
            </w:rPr>
            <w:id w:val="1930151043"/>
            <w14:checkbox>
              <w14:checked w14:val="0"/>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002EEE" w14:textId="7FB2C264" w:rsidR="0038514C"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65087987"/>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71534E7"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639B76F4" w14:textId="77777777" w:rsidR="0038514C" w:rsidRPr="001608E6" w:rsidRDefault="0038514C" w:rsidP="0038514C">
            <w:pPr>
              <w:spacing w:before="0"/>
              <w:ind w:left="0" w:firstLine="0"/>
              <w:jc w:val="center"/>
              <w:rPr>
                <w:rFonts w:ascii="Calibri" w:eastAsia="Calibri" w:hAnsi="Calibri" w:cs="Arial"/>
                <w:sz w:val="18"/>
                <w:szCs w:val="18"/>
              </w:rPr>
            </w:pPr>
          </w:p>
        </w:tc>
      </w:tr>
      <w:tr w:rsidR="0038514C" w:rsidRPr="001608E6" w14:paraId="6AC31642" w14:textId="77777777" w:rsidTr="00BA7086">
        <w:trPr>
          <w:trHeight w:val="380"/>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B23F881" w14:textId="1DEA6BE2" w:rsidR="0038514C" w:rsidRPr="00205CFB" w:rsidRDefault="0038514C" w:rsidP="00BC332D">
            <w:pPr>
              <w:spacing w:before="0"/>
              <w:ind w:left="0" w:firstLine="0"/>
              <w:jc w:val="both"/>
              <w:rPr>
                <w:rFonts w:cs="Arial"/>
                <w:sz w:val="18"/>
                <w:szCs w:val="18"/>
              </w:rPr>
            </w:pPr>
            <w:r w:rsidRPr="004B685D">
              <w:rPr>
                <w:rFonts w:cs="Arial"/>
                <w:sz w:val="18"/>
                <w:szCs w:val="18"/>
              </w:rPr>
              <w:t xml:space="preserve">Au-delà de la période de conservation autorisée, les données de la recherche </w:t>
            </w:r>
            <w:r>
              <w:rPr>
                <w:rFonts w:cs="Arial"/>
                <w:sz w:val="18"/>
                <w:szCs w:val="18"/>
              </w:rPr>
              <w:t xml:space="preserve">sont archivées </w:t>
            </w:r>
            <w:r w:rsidRPr="004B685D">
              <w:rPr>
                <w:rFonts w:cs="Arial"/>
                <w:sz w:val="18"/>
                <w:szCs w:val="18"/>
              </w:rPr>
              <w:t>sur support papier ou informatique pour une durée de vingt ans maximum</w:t>
            </w:r>
            <w:r w:rsidR="00495B1E">
              <w:rPr>
                <w:rFonts w:cs="Arial"/>
                <w:sz w:val="18"/>
                <w:szCs w:val="18"/>
              </w:rPr>
              <w:t xml:space="preserve"> ou pour une durée conforme à la règlementation en vigueur</w:t>
            </w:r>
            <w:r w:rsidRPr="004B685D">
              <w:rPr>
                <w:rFonts w:cs="Arial"/>
                <w:sz w:val="18"/>
                <w:szCs w:val="18"/>
              </w:rPr>
              <w:t>.</w:t>
            </w:r>
          </w:p>
        </w:tc>
        <w:sdt>
          <w:sdtPr>
            <w:rPr>
              <w:rFonts w:ascii="Calibri" w:eastAsia="Calibri" w:hAnsi="Calibri" w:cs="Arial"/>
              <w:sz w:val="18"/>
              <w:szCs w:val="18"/>
            </w:rPr>
            <w:id w:val="1361165399"/>
            <w14:checkbox>
              <w14:checked w14:val="0"/>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014FFF" w14:textId="178442EE" w:rsidR="0038514C"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12921705"/>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366A906"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c>
          <w:tcPr>
            <w:tcW w:w="180"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746F3EA4" w14:textId="77777777" w:rsidR="0038514C" w:rsidRPr="001608E6" w:rsidRDefault="0038514C" w:rsidP="0038514C">
            <w:pPr>
              <w:spacing w:before="0"/>
              <w:ind w:left="0" w:firstLine="0"/>
              <w:jc w:val="center"/>
              <w:rPr>
                <w:rFonts w:ascii="Calibri" w:eastAsia="Calibri" w:hAnsi="Calibri" w:cs="Arial"/>
                <w:sz w:val="18"/>
                <w:szCs w:val="18"/>
              </w:rPr>
            </w:pPr>
          </w:p>
        </w:tc>
      </w:tr>
      <w:tr w:rsidR="0038514C" w:rsidRPr="001608E6" w14:paraId="5441D478" w14:textId="77777777" w:rsidTr="0038514C">
        <w:trPr>
          <w:trHeight w:val="1051"/>
          <w:jc w:val="center"/>
        </w:trPr>
        <w:tc>
          <w:tcPr>
            <w:tcW w:w="442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939C568" w14:textId="5FB13234" w:rsidR="0038514C" w:rsidRPr="00962562" w:rsidRDefault="0038514C" w:rsidP="00962562">
            <w:pPr>
              <w:spacing w:before="0"/>
              <w:ind w:left="0" w:firstLine="0"/>
              <w:jc w:val="both"/>
              <w:rPr>
                <w:rFonts w:cs="Arial"/>
                <w:sz w:val="18"/>
                <w:szCs w:val="18"/>
              </w:rPr>
            </w:pPr>
            <w:r w:rsidRPr="00962562">
              <w:rPr>
                <w:rFonts w:cs="Arial"/>
                <w:sz w:val="18"/>
                <w:szCs w:val="18"/>
              </w:rPr>
              <w:t xml:space="preserve">Si les données collectées sont susceptibles de faire l’objet d’un nouveau traitement : </w:t>
            </w:r>
          </w:p>
          <w:p w14:paraId="1857020C" w14:textId="77777777" w:rsidR="0038514C" w:rsidRPr="00962562" w:rsidRDefault="0038514C" w:rsidP="00962562">
            <w:pPr>
              <w:pStyle w:val="Paragraphedeliste"/>
              <w:numPr>
                <w:ilvl w:val="0"/>
                <w:numId w:val="9"/>
              </w:numPr>
              <w:spacing w:before="0"/>
              <w:jc w:val="both"/>
              <w:rPr>
                <w:rFonts w:asciiTheme="minorHAnsi" w:eastAsiaTheme="minorHAnsi" w:hAnsiTheme="minorHAnsi" w:cs="Arial"/>
                <w:sz w:val="18"/>
                <w:szCs w:val="18"/>
              </w:rPr>
            </w:pPr>
            <w:r w:rsidRPr="00962562">
              <w:rPr>
                <w:rFonts w:asciiTheme="minorHAnsi" w:eastAsiaTheme="minorHAnsi" w:hAnsiTheme="minorHAnsi" w:cs="Arial"/>
                <w:sz w:val="18"/>
                <w:szCs w:val="18"/>
              </w:rPr>
              <w:t>seu</w:t>
            </w:r>
            <w:r>
              <w:rPr>
                <w:rFonts w:asciiTheme="minorHAnsi" w:eastAsiaTheme="minorHAnsi" w:hAnsiTheme="minorHAnsi" w:cs="Arial"/>
                <w:sz w:val="18"/>
                <w:szCs w:val="18"/>
              </w:rPr>
              <w:t>l</w:t>
            </w:r>
            <w:r w:rsidRPr="00962562">
              <w:rPr>
                <w:rFonts w:asciiTheme="minorHAnsi" w:eastAsiaTheme="minorHAnsi" w:hAnsiTheme="minorHAnsi" w:cs="Arial"/>
                <w:sz w:val="18"/>
                <w:szCs w:val="18"/>
              </w:rPr>
              <w:t xml:space="preserve">s les destinataires d’origine pourront accéder aux données </w:t>
            </w:r>
          </w:p>
          <w:p w14:paraId="6E7448A2" w14:textId="09511F72" w:rsidR="0038514C" w:rsidRPr="001D5840" w:rsidRDefault="0038514C" w:rsidP="001D5840">
            <w:pPr>
              <w:pStyle w:val="Paragraphedeliste"/>
              <w:numPr>
                <w:ilvl w:val="0"/>
                <w:numId w:val="9"/>
              </w:numPr>
              <w:spacing w:before="0"/>
              <w:jc w:val="both"/>
              <w:rPr>
                <w:rFonts w:asciiTheme="minorHAnsi" w:eastAsiaTheme="minorHAnsi" w:hAnsiTheme="minorHAnsi" w:cs="Arial"/>
                <w:sz w:val="18"/>
                <w:szCs w:val="18"/>
              </w:rPr>
            </w:pPr>
            <w:r w:rsidRPr="00962562">
              <w:rPr>
                <w:rFonts w:asciiTheme="minorHAnsi" w:eastAsiaTheme="minorHAnsi" w:hAnsiTheme="minorHAnsi" w:cs="Arial"/>
                <w:sz w:val="18"/>
                <w:szCs w:val="18"/>
              </w:rPr>
              <w:t>la nouvelle finalité devra être compatible avec la finalité initiale</w:t>
            </w:r>
            <w:r w:rsidR="00495B1E">
              <w:rPr>
                <w:rFonts w:asciiTheme="minorHAnsi" w:eastAsiaTheme="minorHAnsi" w:hAnsiTheme="minorHAnsi" w:cs="Arial"/>
                <w:sz w:val="18"/>
                <w:szCs w:val="18"/>
              </w:rPr>
              <w:t xml:space="preserve"> (ex : </w:t>
            </w:r>
            <w:r w:rsidR="001D5840">
              <w:rPr>
                <w:rFonts w:asciiTheme="minorHAnsi" w:eastAsiaTheme="minorHAnsi" w:hAnsiTheme="minorHAnsi" w:cs="Arial"/>
                <w:sz w:val="18"/>
                <w:szCs w:val="18"/>
              </w:rPr>
              <w:t xml:space="preserve">nouvelles demandes d’enregistrement </w:t>
            </w:r>
            <w:r w:rsidR="001D5840" w:rsidRPr="00962562">
              <w:rPr>
                <w:rFonts w:asciiTheme="minorHAnsi" w:eastAsiaTheme="minorHAnsi" w:hAnsiTheme="minorHAnsi" w:cs="Arial"/>
                <w:sz w:val="18"/>
                <w:szCs w:val="18"/>
              </w:rPr>
              <w:t>auprès des autorités compétentes des médicaments, dispositifs et produits</w:t>
            </w:r>
            <w:r w:rsidR="001D5840">
              <w:rPr>
                <w:rFonts w:asciiTheme="minorHAnsi" w:eastAsiaTheme="minorHAnsi" w:hAnsiTheme="minorHAnsi" w:cs="Arial"/>
                <w:sz w:val="18"/>
                <w:szCs w:val="18"/>
              </w:rPr>
              <w:t>)</w:t>
            </w:r>
          </w:p>
        </w:tc>
        <w:sdt>
          <w:sdtPr>
            <w:rPr>
              <w:rFonts w:ascii="Calibri" w:eastAsia="Calibri" w:hAnsi="Calibri" w:cs="Arial"/>
              <w:sz w:val="18"/>
              <w:szCs w:val="18"/>
            </w:rPr>
            <w:id w:val="645248574"/>
            <w14:checkbox>
              <w14:checked w14:val="0"/>
              <w14:checkedState w14:val="2612" w14:font="MS Gothic"/>
              <w14:uncheckedState w14:val="2610" w14:font="MS Gothic"/>
            </w14:checkbox>
          </w:sdtPr>
          <w:sdtEndPr/>
          <w:sdtContent>
            <w:tc>
              <w:tcPr>
                <w:tcW w:w="196"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E136A8E" w14:textId="77777777" w:rsidR="0038514C" w:rsidRPr="001608E6" w:rsidRDefault="0038514C" w:rsidP="00962562">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59497628"/>
            <w14:checkbox>
              <w14:checked w14:val="0"/>
              <w14:checkedState w14:val="2612" w14:font="MS Gothic"/>
              <w14:uncheckedState w14:val="2610" w14:font="MS Gothic"/>
            </w14:checkbox>
          </w:sdtPr>
          <w:sdtEndPr/>
          <w:sdtContent>
            <w:tc>
              <w:tcPr>
                <w:tcW w:w="19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9EBC598" w14:textId="77777777" w:rsidR="0038514C" w:rsidRPr="001608E6" w:rsidRDefault="0038514C" w:rsidP="00962562">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37450675"/>
            <w14:checkbox>
              <w14:checked w14:val="0"/>
              <w14:checkedState w14:val="2612" w14:font="MS Gothic"/>
              <w14:uncheckedState w14:val="2610" w14:font="MS Gothic"/>
            </w14:checkbox>
          </w:sdtPr>
          <w:sdtEndPr/>
          <w:sdtContent>
            <w:tc>
              <w:tcPr>
                <w:tcW w:w="18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508235E" w14:textId="77777777" w:rsidR="0038514C" w:rsidRPr="001608E6" w:rsidRDefault="0038514C"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7C80DB3A" w14:textId="77777777" w:rsidR="00BB0AB1" w:rsidRDefault="00BB0AB1"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2419"/>
        <w:gridCol w:w="567"/>
        <w:gridCol w:w="601"/>
        <w:gridCol w:w="587"/>
      </w:tblGrid>
      <w:tr w:rsidR="0038514C" w:rsidRPr="001608E6" w14:paraId="773CF4AF" w14:textId="77777777" w:rsidTr="0038514C">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6745E4" w14:textId="77777777" w:rsidR="0038514C" w:rsidRPr="00BC0AAD" w:rsidRDefault="0038514C" w:rsidP="00BC0AAD">
            <w:pPr>
              <w:pStyle w:val="Paragraphedeliste"/>
              <w:numPr>
                <w:ilvl w:val="0"/>
                <w:numId w:val="33"/>
              </w:numPr>
              <w:spacing w:before="0"/>
              <w:rPr>
                <w:rFonts w:cs="Arial"/>
                <w:sz w:val="18"/>
                <w:szCs w:val="18"/>
              </w:rPr>
            </w:pPr>
            <w:r w:rsidRPr="00BC0AAD">
              <w:rPr>
                <w:rFonts w:cs="Arial"/>
                <w:b/>
                <w:sz w:val="20"/>
                <w:szCs w:val="20"/>
              </w:rPr>
              <w:t>Données des professionnels intervenant dans la recherche</w:t>
            </w:r>
          </w:p>
        </w:tc>
        <w:tc>
          <w:tcPr>
            <w:tcW w:w="20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2F1258D" w14:textId="77777777" w:rsidR="0038514C" w:rsidRPr="00F65A06" w:rsidRDefault="0038514C"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83A7774" w14:textId="77777777" w:rsidR="0038514C" w:rsidRPr="00F65A06" w:rsidRDefault="0038514C"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7"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6055FE6" w14:textId="77777777" w:rsidR="0038514C" w:rsidRDefault="0038514C" w:rsidP="0038514C">
            <w:pPr>
              <w:spacing w:before="0"/>
              <w:ind w:left="0" w:firstLine="0"/>
              <w:rPr>
                <w:rFonts w:ascii="Calibri" w:eastAsia="Calibri" w:hAnsi="Calibri" w:cs="Arial"/>
                <w:b/>
                <w:sz w:val="20"/>
              </w:rPr>
            </w:pPr>
            <w:r>
              <w:rPr>
                <w:rFonts w:ascii="Calibri" w:eastAsia="Calibri" w:hAnsi="Calibri" w:cs="Arial"/>
                <w:b/>
                <w:sz w:val="20"/>
              </w:rPr>
              <w:t>N/A</w:t>
            </w:r>
          </w:p>
        </w:tc>
      </w:tr>
      <w:tr w:rsidR="0038514C" w:rsidRPr="001608E6" w14:paraId="440D0126" w14:textId="77777777" w:rsidTr="0038514C">
        <w:trPr>
          <w:trHeight w:val="57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83E09F" w14:textId="77777777" w:rsidR="0038514C" w:rsidRPr="00DA38D2" w:rsidRDefault="0038514C" w:rsidP="001A23DA">
            <w:pPr>
              <w:spacing w:before="0"/>
              <w:ind w:left="0" w:firstLine="0"/>
              <w:jc w:val="both"/>
              <w:rPr>
                <w:rFonts w:cs="Arial"/>
                <w:sz w:val="18"/>
                <w:szCs w:val="18"/>
              </w:rPr>
            </w:pPr>
            <w:r w:rsidRPr="00DA38D2">
              <w:rPr>
                <w:sz w:val="18"/>
                <w:szCs w:val="18"/>
              </w:rPr>
              <w:t>Les données relatives aux professionnels intervenant dans la recherche peuvent provenir des intéressés eux-mêmes ou de listes (publiques ou non) constituées spécifiquement pour la recherche.</w:t>
            </w:r>
          </w:p>
        </w:tc>
        <w:sdt>
          <w:sdtPr>
            <w:rPr>
              <w:rFonts w:ascii="Calibri" w:eastAsia="Calibri" w:hAnsi="Calibri" w:cs="Arial"/>
              <w:sz w:val="18"/>
              <w:szCs w:val="18"/>
            </w:rPr>
            <w:id w:val="-1459640653"/>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64D281F" w14:textId="052AAC75" w:rsidR="0038514C"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56874460"/>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90930EA"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46958176"/>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A63A07" w14:textId="77777777" w:rsidR="0038514C" w:rsidRPr="001608E6" w:rsidRDefault="0038514C"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78BAF68E" w14:textId="77777777" w:rsidTr="0038514C">
        <w:trPr>
          <w:trHeight w:val="1737"/>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1F1EA24" w14:textId="77777777" w:rsidR="0038514C" w:rsidRPr="00DA38D2" w:rsidRDefault="0038514C" w:rsidP="00A34F9D">
            <w:pPr>
              <w:spacing w:before="0"/>
              <w:ind w:left="0" w:firstLine="0"/>
              <w:jc w:val="both"/>
              <w:rPr>
                <w:sz w:val="18"/>
                <w:szCs w:val="18"/>
              </w:rPr>
            </w:pPr>
            <w:r w:rsidRPr="00DA38D2">
              <w:rPr>
                <w:sz w:val="18"/>
                <w:szCs w:val="18"/>
              </w:rPr>
              <w:t xml:space="preserve">Ces données sont limitées aux catégories suivantes : </w:t>
            </w:r>
          </w:p>
          <w:p w14:paraId="78B05106"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identité : nom, prénom(s), sexe, adresse, coordonnées professionnelles postales, électroniques et téléphoniques, coordonnées bancaires</w:t>
            </w:r>
          </w:p>
          <w:p w14:paraId="1F214D3D"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formation, diplôme(s), vie professionnelle</w:t>
            </w:r>
          </w:p>
          <w:p w14:paraId="5B9CF2F4"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le cas échéant, numéro d'identification dans le Répertoire partagé des professionnels de santé </w:t>
            </w:r>
          </w:p>
          <w:p w14:paraId="2F2153A8"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montant des indemnités et rémunérations perçues </w:t>
            </w:r>
          </w:p>
          <w:p w14:paraId="2C9325C8"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 xml:space="preserve">collaboration à d'autres études </w:t>
            </w:r>
          </w:p>
          <w:p w14:paraId="241D23A7" w14:textId="77777777" w:rsidR="0038514C" w:rsidRPr="00BC332D" w:rsidRDefault="0038514C" w:rsidP="00BC332D">
            <w:pPr>
              <w:pStyle w:val="Paragraphedeliste"/>
              <w:numPr>
                <w:ilvl w:val="0"/>
                <w:numId w:val="16"/>
              </w:numPr>
              <w:spacing w:before="0"/>
              <w:jc w:val="both"/>
              <w:rPr>
                <w:sz w:val="18"/>
                <w:szCs w:val="18"/>
              </w:rPr>
            </w:pPr>
            <w:r w:rsidRPr="00BC332D">
              <w:rPr>
                <w:sz w:val="18"/>
                <w:szCs w:val="18"/>
              </w:rPr>
              <w:t>historique des accès et des connexions aux données médicales des personnes participant à une recherche.</w:t>
            </w:r>
          </w:p>
        </w:tc>
        <w:sdt>
          <w:sdtPr>
            <w:rPr>
              <w:rFonts w:ascii="Calibri" w:eastAsia="Calibri" w:hAnsi="Calibri" w:cs="Arial"/>
              <w:sz w:val="18"/>
              <w:szCs w:val="18"/>
            </w:rPr>
            <w:id w:val="845515842"/>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CED87C7" w14:textId="52CF27FD" w:rsidR="0038514C" w:rsidRPr="001608E6" w:rsidRDefault="007F0E35" w:rsidP="00A34F9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27344301"/>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F7E830F" w14:textId="77777777" w:rsidR="0038514C" w:rsidRPr="001608E6" w:rsidRDefault="0038514C" w:rsidP="00A34F9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98754900"/>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3769EE9" w14:textId="77777777" w:rsidR="0038514C" w:rsidRPr="001608E6" w:rsidRDefault="0038514C"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427F9AAF" w14:textId="77777777" w:rsidTr="0038514C">
        <w:trPr>
          <w:trHeight w:val="66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791A258" w14:textId="77777777" w:rsidR="0038514C" w:rsidRPr="00DA38D2" w:rsidRDefault="0038514C" w:rsidP="00BD7F28">
            <w:pPr>
              <w:spacing w:before="0"/>
              <w:ind w:left="0" w:firstLine="0"/>
              <w:jc w:val="both"/>
              <w:rPr>
                <w:sz w:val="18"/>
                <w:szCs w:val="18"/>
              </w:rPr>
            </w:pPr>
            <w:r w:rsidRPr="00DA38D2">
              <w:rPr>
                <w:sz w:val="18"/>
                <w:szCs w:val="18"/>
              </w:rPr>
              <w:t>Le traitement des données de professionnels intervenant dans la recherche ont pour seule finalité la réalisation de la recherche elle-même.</w:t>
            </w:r>
          </w:p>
          <w:p w14:paraId="690DCE14" w14:textId="77777777" w:rsidR="0038514C" w:rsidRPr="00DA38D2" w:rsidRDefault="0038514C" w:rsidP="00BD7F28">
            <w:pPr>
              <w:spacing w:before="0"/>
              <w:ind w:left="0" w:firstLine="0"/>
              <w:jc w:val="both"/>
              <w:rPr>
                <w:rFonts w:cs="Arial"/>
                <w:sz w:val="18"/>
                <w:szCs w:val="18"/>
              </w:rPr>
            </w:pPr>
            <w:r w:rsidRPr="00DA38D2">
              <w:rPr>
                <w:sz w:val="18"/>
                <w:szCs w:val="18"/>
              </w:rPr>
              <w:t>NB : Ces données peuvent si nécessaire alimenter des traitements relatifs à la gestion des ressources humaines et à la formation.</w:t>
            </w:r>
          </w:p>
        </w:tc>
        <w:sdt>
          <w:sdtPr>
            <w:rPr>
              <w:rFonts w:ascii="Calibri" w:eastAsia="Calibri" w:hAnsi="Calibri" w:cs="Arial"/>
              <w:sz w:val="18"/>
              <w:szCs w:val="18"/>
            </w:rPr>
            <w:id w:val="-1246257633"/>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A7B360" w14:textId="1316EC43" w:rsidR="0038514C"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19857346"/>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99491C" w14:textId="77777777" w:rsidR="0038514C" w:rsidRPr="001608E6" w:rsidRDefault="0038514C"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65136369"/>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8968BD6" w14:textId="77777777" w:rsidR="0038514C" w:rsidRPr="001608E6" w:rsidRDefault="00194C0B" w:rsidP="0038514C">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38514C" w:rsidRPr="001608E6" w14:paraId="2F091B75" w14:textId="77777777" w:rsidTr="004225D0">
        <w:trPr>
          <w:trHeight w:val="2327"/>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45E14D9" w14:textId="77777777" w:rsidR="0038514C" w:rsidRPr="00DA38D2" w:rsidRDefault="0038514C" w:rsidP="00BD7F28">
            <w:pPr>
              <w:spacing w:before="0"/>
              <w:ind w:left="0" w:firstLine="0"/>
              <w:jc w:val="both"/>
              <w:rPr>
                <w:sz w:val="18"/>
                <w:szCs w:val="18"/>
              </w:rPr>
            </w:pPr>
            <w:r w:rsidRPr="00DA38D2">
              <w:rPr>
                <w:sz w:val="18"/>
                <w:szCs w:val="18"/>
              </w:rPr>
              <w:t>Seules les catégories de personnes suivantes accèdent aux données des professionnels intervenant dans la recherche :</w:t>
            </w:r>
          </w:p>
          <w:p w14:paraId="1852AA8B"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responsable de traitement, et ses sous-traitants y compris les administrateurs systèmes et les responsables de la sécurité du système d'information</w:t>
            </w:r>
          </w:p>
          <w:p w14:paraId="36654494"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 xml:space="preserve">le responsable scientifique de la recherche et ses collaborateurs </w:t>
            </w:r>
          </w:p>
          <w:p w14:paraId="6604B070"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les professionnels intervenant dans la recherche, et les personnels agissant sous leur surveillance ou sous leur autorité</w:t>
            </w:r>
          </w:p>
          <w:p w14:paraId="5CF1AE40"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les personnes chargées des affaires réglementaires et de l'enregistrement de la recherche auprès des autorités compétentes agissant pour le compte du responsable du traitement ou appartenant aux sociétés de son groupe</w:t>
            </w:r>
          </w:p>
          <w:p w14:paraId="3EB6A6DD"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personnel d'autorités sanitaires et d'autorités publiques de contrôle légalement habilité</w:t>
            </w:r>
          </w:p>
          <w:p w14:paraId="002C4F6B" w14:textId="77777777" w:rsidR="0038514C" w:rsidRPr="00BC332D" w:rsidRDefault="0038514C" w:rsidP="00BC332D">
            <w:pPr>
              <w:pStyle w:val="Paragraphedeliste"/>
              <w:numPr>
                <w:ilvl w:val="0"/>
                <w:numId w:val="17"/>
              </w:numPr>
              <w:spacing w:before="0"/>
              <w:ind w:left="360"/>
              <w:jc w:val="both"/>
              <w:rPr>
                <w:sz w:val="18"/>
                <w:szCs w:val="18"/>
              </w:rPr>
            </w:pPr>
            <w:r w:rsidRPr="00BC332D">
              <w:rPr>
                <w:sz w:val="18"/>
                <w:szCs w:val="18"/>
              </w:rPr>
              <w:t>le personnel habilité agissant sous la responsabilité de l'organisme d'assurance garantissant la responsabilité civile du responsable de traitement</w:t>
            </w:r>
          </w:p>
          <w:p w14:paraId="3EEF7B43" w14:textId="77777777" w:rsidR="0038514C" w:rsidRPr="00DA38D2" w:rsidRDefault="0038514C" w:rsidP="00BC332D">
            <w:pPr>
              <w:spacing w:before="0"/>
              <w:ind w:left="0" w:firstLine="0"/>
              <w:jc w:val="both"/>
              <w:rPr>
                <w:sz w:val="6"/>
                <w:szCs w:val="6"/>
              </w:rPr>
            </w:pPr>
          </w:p>
          <w:p w14:paraId="04588672" w14:textId="77777777" w:rsidR="0038514C" w:rsidRPr="00BC332D" w:rsidRDefault="0038514C" w:rsidP="00BC332D">
            <w:pPr>
              <w:spacing w:before="0"/>
              <w:ind w:left="0" w:firstLine="0"/>
              <w:jc w:val="both"/>
              <w:rPr>
                <w:sz w:val="18"/>
                <w:szCs w:val="18"/>
              </w:rPr>
            </w:pPr>
            <w:r w:rsidRPr="00BC332D">
              <w:rPr>
                <w:sz w:val="18"/>
                <w:szCs w:val="18"/>
              </w:rPr>
              <w:t>NB : toutes ces personnes sont soumises au secret professionnel</w:t>
            </w:r>
          </w:p>
        </w:tc>
        <w:sdt>
          <w:sdtPr>
            <w:rPr>
              <w:rFonts w:ascii="Calibri" w:eastAsia="Calibri" w:hAnsi="Calibri" w:cs="Arial"/>
              <w:sz w:val="18"/>
              <w:szCs w:val="18"/>
            </w:rPr>
            <w:id w:val="836809933"/>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32A81C1" w14:textId="4FDA970C" w:rsidR="0038514C"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89969841"/>
            <w14:checkbox>
              <w14:checked w14:val="0"/>
              <w14:checkedState w14:val="2612" w14:font="MS Gothic"/>
              <w14:uncheckedState w14:val="2610" w14:font="MS Gothic"/>
            </w14:checkbox>
          </w:sdtPr>
          <w:sdtEndPr/>
          <w:sdtContent>
            <w:tc>
              <w:tcPr>
                <w:tcW w:w="21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0C0A7C0" w14:textId="77777777" w:rsidR="0038514C" w:rsidRDefault="00194C0B"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23335658"/>
            <w14:checkbox>
              <w14:checked w14:val="0"/>
              <w14:checkedState w14:val="2612" w14:font="MS Gothic"/>
              <w14:uncheckedState w14:val="2610" w14:font="MS Gothic"/>
            </w14:checkbox>
          </w:sdtPr>
          <w:sdtEndPr/>
          <w:sdtContent>
            <w:tc>
              <w:tcPr>
                <w:tcW w:w="207"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9F0340A" w14:textId="77777777" w:rsidR="0038514C" w:rsidRDefault="004225D0" w:rsidP="004225D0">
                <w:pPr>
                  <w:spacing w:before="0"/>
                  <w:ind w:left="0" w:firstLine="0"/>
                  <w:rPr>
                    <w:rFonts w:ascii="Calibri" w:eastAsia="Calibri" w:hAnsi="Calibri" w:cs="Arial"/>
                    <w:sz w:val="18"/>
                    <w:szCs w:val="18"/>
                  </w:rPr>
                </w:pPr>
                <w:r>
                  <w:rPr>
                    <w:rFonts w:ascii="MS Gothic" w:eastAsia="MS Gothic" w:hAnsi="MS Gothic" w:cs="Arial" w:hint="eastAsia"/>
                    <w:sz w:val="18"/>
                    <w:szCs w:val="18"/>
                  </w:rPr>
                  <w:t>☐</w:t>
                </w:r>
              </w:p>
            </w:tc>
          </w:sdtContent>
        </w:sdt>
      </w:tr>
    </w:tbl>
    <w:p w14:paraId="0B6F1759" w14:textId="77777777" w:rsidR="00FE0D43" w:rsidRDefault="00FE0D43">
      <w:r>
        <w:br w:type="page"/>
      </w:r>
    </w:p>
    <w:p w14:paraId="3FDF5B84"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43"/>
        <w:gridCol w:w="544"/>
        <w:gridCol w:w="595"/>
        <w:gridCol w:w="592"/>
      </w:tblGrid>
      <w:tr w:rsidR="004225D0" w:rsidRPr="001608E6" w14:paraId="7DA44E21"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6C6BAE8" w14:textId="77777777" w:rsidR="004225D0" w:rsidRPr="00BC0AAD" w:rsidRDefault="004225D0" w:rsidP="00BC0AAD">
            <w:pPr>
              <w:pStyle w:val="Paragraphedeliste"/>
              <w:numPr>
                <w:ilvl w:val="0"/>
                <w:numId w:val="33"/>
              </w:numPr>
              <w:spacing w:before="0"/>
              <w:rPr>
                <w:rFonts w:cs="Arial"/>
                <w:b/>
                <w:sz w:val="18"/>
                <w:szCs w:val="18"/>
              </w:rPr>
            </w:pPr>
            <w:r w:rsidRPr="00BC0AAD">
              <w:rPr>
                <w:b/>
                <w:sz w:val="20"/>
              </w:rPr>
              <w:t>Information et droits des professionnels intervenant dans la recherche</w:t>
            </w:r>
          </w:p>
        </w:tc>
        <w:tc>
          <w:tcPr>
            <w:tcW w:w="19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0FD3BF6"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4DF21293"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5ABF72CF"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44A5514E" w14:textId="77777777" w:rsidTr="004225D0">
        <w:trPr>
          <w:trHeight w:val="588"/>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3564D83" w14:textId="77777777" w:rsidR="004225D0" w:rsidRPr="0032786D" w:rsidRDefault="004225D0" w:rsidP="00684083">
            <w:pPr>
              <w:spacing w:before="0"/>
              <w:ind w:left="0" w:firstLine="0"/>
              <w:jc w:val="both"/>
              <w:rPr>
                <w:rFonts w:cs="Arial"/>
                <w:sz w:val="18"/>
                <w:szCs w:val="18"/>
              </w:rPr>
            </w:pPr>
            <w:r w:rsidRPr="0032786D">
              <w:rPr>
                <w:sz w:val="18"/>
                <w:szCs w:val="18"/>
              </w:rPr>
              <w:t>Une mention figurant sur les documents remis aux personnes concernées ou sur les conventions signées par les professionnels intervenant dans la recherche précise les conditions du traitement des données nécessaires à ladite recherche.</w:t>
            </w:r>
          </w:p>
        </w:tc>
        <w:sdt>
          <w:sdtPr>
            <w:rPr>
              <w:rFonts w:ascii="Calibri" w:eastAsia="Calibri" w:hAnsi="Calibri" w:cs="Arial"/>
              <w:sz w:val="18"/>
              <w:szCs w:val="18"/>
            </w:rPr>
            <w:id w:val="-1582674531"/>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0E86871" w14:textId="577166DB" w:rsidR="004225D0"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1007982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EFB865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880780001"/>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25CFEBD"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692B5C33"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52D0378" w14:textId="77777777" w:rsidR="004225D0" w:rsidRPr="0032786D" w:rsidRDefault="004225D0" w:rsidP="00BD7F28">
            <w:pPr>
              <w:spacing w:before="0"/>
              <w:ind w:left="0" w:firstLine="0"/>
              <w:jc w:val="both"/>
              <w:rPr>
                <w:rFonts w:cs="Arial"/>
                <w:sz w:val="18"/>
                <w:szCs w:val="18"/>
              </w:rPr>
            </w:pPr>
            <w:r w:rsidRPr="0032786D">
              <w:rPr>
                <w:sz w:val="18"/>
                <w:szCs w:val="18"/>
              </w:rPr>
              <w:t>Le droit d'accès, de rectification, le droit à l'effacement, le droit à la limitation du traitement, le droit à la portabilité des données et le droit d'opposition s'exercent à tout moment auprès du responsable de traitement.</w:t>
            </w:r>
          </w:p>
        </w:tc>
        <w:sdt>
          <w:sdtPr>
            <w:rPr>
              <w:rFonts w:ascii="Calibri" w:eastAsia="Calibri" w:hAnsi="Calibri" w:cs="Arial"/>
              <w:sz w:val="18"/>
              <w:szCs w:val="18"/>
            </w:rPr>
            <w:id w:val="1914973916"/>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AEACCCF" w14:textId="3E3DFAC7" w:rsidR="004225D0" w:rsidRPr="001608E6" w:rsidRDefault="007F0E35"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34741283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CC02693"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55532987"/>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294952B"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45ED5DFE" w14:textId="77777777" w:rsidTr="004225D0">
        <w:trPr>
          <w:trHeight w:val="562"/>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F7CF89A" w14:textId="77777777" w:rsidR="004225D0" w:rsidRPr="0032786D" w:rsidRDefault="004225D0" w:rsidP="00684083">
            <w:pPr>
              <w:spacing w:before="0"/>
              <w:ind w:left="0" w:firstLine="0"/>
              <w:jc w:val="both"/>
              <w:rPr>
                <w:sz w:val="18"/>
                <w:szCs w:val="18"/>
              </w:rPr>
            </w:pPr>
            <w:r w:rsidRPr="0032786D">
              <w:rPr>
                <w:sz w:val="18"/>
                <w:szCs w:val="18"/>
              </w:rPr>
              <w:t>Les données à caractère personnel des professionnels intervenant dans la recherche ne sont pas conservées au-delà de quinze ans après la fin de la recherche.</w:t>
            </w:r>
          </w:p>
          <w:p w14:paraId="385A1140" w14:textId="77777777" w:rsidR="004225D0" w:rsidRPr="0032786D" w:rsidRDefault="004225D0" w:rsidP="00684083">
            <w:pPr>
              <w:spacing w:before="0"/>
              <w:ind w:left="0" w:firstLine="0"/>
              <w:jc w:val="both"/>
              <w:rPr>
                <w:sz w:val="18"/>
                <w:szCs w:val="18"/>
              </w:rPr>
            </w:pPr>
            <w:r w:rsidRPr="0032786D">
              <w:rPr>
                <w:sz w:val="18"/>
                <w:szCs w:val="18"/>
              </w:rPr>
              <w:t>Elles font ensuite l'objet d'un archivage sur support papier ou informatique pour une durée conforme à la réglementation en vigueur.</w:t>
            </w:r>
          </w:p>
        </w:tc>
        <w:sdt>
          <w:sdtPr>
            <w:rPr>
              <w:rFonts w:ascii="Calibri" w:eastAsia="Calibri" w:hAnsi="Calibri" w:cs="Arial"/>
              <w:sz w:val="18"/>
              <w:szCs w:val="18"/>
            </w:rPr>
            <w:id w:val="834275042"/>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2548DE7" w14:textId="72F44B70" w:rsidR="004225D0" w:rsidRPr="001608E6" w:rsidRDefault="007F0E35" w:rsidP="0068408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83730215"/>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0D4C5F7" w14:textId="77777777" w:rsidR="004225D0" w:rsidRPr="001608E6" w:rsidRDefault="004225D0" w:rsidP="0068408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90762073"/>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DBB4FB2" w14:textId="77777777" w:rsidR="004225D0" w:rsidRPr="001608E6" w:rsidRDefault="004225D0"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3E3BBCB4"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19"/>
        <w:gridCol w:w="570"/>
        <w:gridCol w:w="595"/>
        <w:gridCol w:w="590"/>
      </w:tblGrid>
      <w:tr w:rsidR="00BC0AAD" w14:paraId="200186E1" w14:textId="77777777" w:rsidTr="00BC0AAD">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14C320A8" w14:textId="77777777" w:rsidR="00BC0AAD" w:rsidRPr="00355EB0" w:rsidRDefault="00BC0AAD" w:rsidP="00BC0AAD">
            <w:pPr>
              <w:pStyle w:val="Paragraphedeliste"/>
              <w:numPr>
                <w:ilvl w:val="0"/>
                <w:numId w:val="33"/>
              </w:numPr>
              <w:spacing w:before="0"/>
              <w:rPr>
                <w:b/>
              </w:rPr>
            </w:pPr>
            <w:r w:rsidRPr="00355EB0">
              <w:rPr>
                <w:b/>
              </w:rPr>
              <w:t>Sécurité</w:t>
            </w:r>
          </w:p>
        </w:tc>
        <w:tc>
          <w:tcPr>
            <w:tcW w:w="20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1CC889A7" w14:textId="77777777" w:rsidR="00BC0AAD" w:rsidRDefault="00BC0AAD" w:rsidP="00BC0AAD">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54557D1F" w14:textId="77777777" w:rsidR="00BC0AAD" w:rsidRDefault="00BC0AAD" w:rsidP="00BC0AAD">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hideMark/>
          </w:tcPr>
          <w:p w14:paraId="6EADE39A" w14:textId="77777777" w:rsidR="00BC0AAD" w:rsidRDefault="00BC0AAD" w:rsidP="00BC0AAD">
            <w:pPr>
              <w:spacing w:before="0"/>
              <w:ind w:left="0" w:firstLine="0"/>
              <w:rPr>
                <w:rFonts w:ascii="Calibri" w:eastAsia="Calibri" w:hAnsi="Calibri" w:cs="Arial"/>
                <w:b/>
                <w:sz w:val="20"/>
              </w:rPr>
            </w:pPr>
            <w:r>
              <w:rPr>
                <w:rFonts w:ascii="Calibri" w:eastAsia="Calibri" w:hAnsi="Calibri" w:cs="Arial"/>
                <w:b/>
                <w:sz w:val="20"/>
              </w:rPr>
              <w:t>N/A</w:t>
            </w:r>
          </w:p>
        </w:tc>
      </w:tr>
      <w:tr w:rsidR="00BC0AAD" w14:paraId="69F1DFD2" w14:textId="77777777" w:rsidTr="00BC0AAD">
        <w:trPr>
          <w:trHeight w:val="1074"/>
          <w:jc w:val="center"/>
        </w:trPr>
        <w:tc>
          <w:tcPr>
            <w:tcW w:w="4381" w:type="pct"/>
            <w:tcBorders>
              <w:top w:val="single" w:sz="4" w:space="0" w:color="7F7F7F"/>
              <w:left w:val="single" w:sz="4" w:space="0" w:color="7F7F7F"/>
              <w:bottom w:val="nil"/>
              <w:right w:val="single" w:sz="4" w:space="0" w:color="7F7F7F"/>
            </w:tcBorders>
            <w:shd w:val="clear" w:color="auto" w:fill="FFFFFF" w:themeFill="background1"/>
            <w:vAlign w:val="center"/>
            <w:hideMark/>
          </w:tcPr>
          <w:p w14:paraId="75A029FF" w14:textId="77777777" w:rsidR="00BC0AAD" w:rsidRDefault="00BC0AAD" w:rsidP="00BC0AAD">
            <w:pPr>
              <w:spacing w:before="0"/>
              <w:ind w:left="0" w:firstLine="0"/>
              <w:jc w:val="both"/>
              <w:rPr>
                <w:sz w:val="18"/>
                <w:szCs w:val="18"/>
              </w:rPr>
            </w:pPr>
            <w:r>
              <w:rPr>
                <w:sz w:val="18"/>
                <w:szCs w:val="18"/>
              </w:rPr>
              <w:t>Les opérations de traitements nécessaires à la recherche s'effectuent à l’AP-HP.</w:t>
            </w:r>
          </w:p>
          <w:p w14:paraId="1C7807B0" w14:textId="77777777" w:rsidR="00BC0AAD" w:rsidRDefault="00BC0AAD" w:rsidP="00BC0AAD">
            <w:pPr>
              <w:spacing w:before="0"/>
              <w:ind w:left="0" w:firstLine="0"/>
              <w:jc w:val="both"/>
              <w:rPr>
                <w:b/>
                <w:sz w:val="18"/>
                <w:szCs w:val="18"/>
                <w:u w:val="single"/>
              </w:rPr>
            </w:pPr>
            <w:r>
              <w:rPr>
                <w:b/>
                <w:sz w:val="18"/>
                <w:szCs w:val="18"/>
                <w:u w:val="single"/>
              </w:rPr>
              <w:t>OU</w:t>
            </w:r>
          </w:p>
          <w:p w14:paraId="43CB9BB7" w14:textId="77777777" w:rsidR="00BC0AAD" w:rsidRDefault="00BC0AAD" w:rsidP="00BC0AAD">
            <w:pPr>
              <w:spacing w:before="0"/>
              <w:ind w:left="0" w:firstLine="0"/>
              <w:jc w:val="both"/>
              <w:rPr>
                <w:b/>
                <w:sz w:val="18"/>
                <w:szCs w:val="18"/>
                <w:u w:val="single"/>
              </w:rPr>
            </w:pPr>
            <w:r>
              <w:rPr>
                <w:sz w:val="18"/>
                <w:szCs w:val="18"/>
              </w:rPr>
              <w:t>Les opérations de traitements nécessaires à la recherche s’effectuent chez un tiers avec un marché ou une convention rappelant les obligations du tiers en termes de sécurité et de protection des données.</w:t>
            </w:r>
          </w:p>
        </w:tc>
        <w:sdt>
          <w:sdtPr>
            <w:rPr>
              <w:rFonts w:ascii="Calibri" w:eastAsia="Calibri" w:hAnsi="Calibri" w:cs="Arial"/>
              <w:sz w:val="18"/>
              <w:szCs w:val="18"/>
            </w:rPr>
            <w:id w:val="1157271436"/>
            <w14:checkbox>
              <w14:checked w14:val="0"/>
              <w14:checkedState w14:val="2612" w14:font="MS Gothic"/>
              <w14:uncheckedState w14:val="2610" w14:font="MS Gothic"/>
            </w14:checkbox>
          </w:sdtPr>
          <w:sdtEndPr/>
          <w:sdtContent>
            <w:tc>
              <w:tcPr>
                <w:tcW w:w="201" w:type="pct"/>
                <w:tcBorders>
                  <w:top w:val="single" w:sz="4" w:space="0" w:color="7F7F7F"/>
                  <w:left w:val="single" w:sz="4" w:space="0" w:color="7F7F7F"/>
                  <w:bottom w:val="dashed" w:sz="4" w:space="0" w:color="7F7F7F"/>
                  <w:right w:val="single" w:sz="4" w:space="0" w:color="7F7F7F"/>
                </w:tcBorders>
                <w:shd w:val="clear" w:color="auto" w:fill="FFFFFF" w:themeFill="background1"/>
                <w:vAlign w:val="center"/>
                <w:hideMark/>
              </w:tcPr>
              <w:p w14:paraId="75219ED5" w14:textId="71859717" w:rsidR="00BC0AA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8713665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dashed" w:sz="4" w:space="0" w:color="7F7F7F"/>
                  <w:right w:val="single" w:sz="4" w:space="0" w:color="7F7F7F"/>
                </w:tcBorders>
                <w:shd w:val="clear" w:color="auto" w:fill="FFFFFF" w:themeFill="background1"/>
                <w:vAlign w:val="center"/>
                <w:hideMark/>
              </w:tcPr>
              <w:p w14:paraId="25D74C0A" w14:textId="77777777" w:rsidR="00BC0AAD" w:rsidRDefault="00BC0AAD"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lang w:val="en-US"/>
                  </w:rPr>
                  <w:t>☐</w:t>
                </w:r>
              </w:p>
            </w:tc>
          </w:sdtContent>
        </w:sdt>
        <w:tc>
          <w:tcPr>
            <w:tcW w:w="208" w:type="pct"/>
            <w:tcBorders>
              <w:top w:val="single" w:sz="4" w:space="0" w:color="7F7F7F"/>
              <w:left w:val="single" w:sz="4" w:space="0" w:color="7F7F7F"/>
              <w:bottom w:val="dashed" w:sz="4" w:space="0" w:color="7F7F7F"/>
              <w:right w:val="single" w:sz="4" w:space="0" w:color="7F7F7F"/>
            </w:tcBorders>
            <w:shd w:val="thinDiagStripe" w:color="auto" w:fill="FFFFFF" w:themeFill="background1"/>
            <w:vAlign w:val="center"/>
          </w:tcPr>
          <w:p w14:paraId="4F8CDC72" w14:textId="77777777" w:rsidR="00BC0AAD" w:rsidRDefault="00BC0AAD" w:rsidP="00BC0AAD">
            <w:pPr>
              <w:spacing w:before="0"/>
              <w:ind w:left="0" w:firstLine="0"/>
              <w:jc w:val="center"/>
              <w:rPr>
                <w:rFonts w:ascii="Calibri" w:eastAsia="Calibri" w:hAnsi="Calibri" w:cs="Arial"/>
                <w:sz w:val="18"/>
                <w:szCs w:val="18"/>
              </w:rPr>
            </w:pPr>
          </w:p>
        </w:tc>
      </w:tr>
      <w:tr w:rsidR="00BC0AAD" w:rsidRPr="00465A8D" w14:paraId="15E5AB6C" w14:textId="77777777" w:rsidTr="00BC0AAD">
        <w:trPr>
          <w:trHeight w:val="1039"/>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7F247665" w14:textId="77777777" w:rsidR="00BC0AAD" w:rsidRPr="00964337" w:rsidRDefault="00BC0AAD" w:rsidP="00BC0AAD">
            <w:pPr>
              <w:spacing w:before="0"/>
              <w:ind w:left="0" w:firstLine="0"/>
              <w:jc w:val="both"/>
              <w:rPr>
                <w:sz w:val="18"/>
                <w:szCs w:val="18"/>
              </w:rPr>
            </w:pPr>
            <w:r>
              <w:rPr>
                <w:sz w:val="18"/>
                <w:szCs w:val="18"/>
              </w:rPr>
              <w:t xml:space="preserve">L’outil </w:t>
            </w:r>
            <w:proofErr w:type="spellStart"/>
            <w:r>
              <w:rPr>
                <w:sz w:val="18"/>
                <w:szCs w:val="18"/>
              </w:rPr>
              <w:t>Cleanweb</w:t>
            </w:r>
            <w:proofErr w:type="spellEnd"/>
            <w:r>
              <w:rPr>
                <w:sz w:val="18"/>
                <w:szCs w:val="18"/>
              </w:rPr>
              <w:t xml:space="preserve">, </w:t>
            </w:r>
            <w:r w:rsidRPr="00465A8D">
              <w:rPr>
                <w:sz w:val="18"/>
                <w:szCs w:val="18"/>
              </w:rPr>
              <w:t>mis à disposition par la DRCI de l’AP-HP</w:t>
            </w:r>
            <w:r>
              <w:rPr>
                <w:sz w:val="18"/>
                <w:szCs w:val="18"/>
              </w:rPr>
              <w:t xml:space="preserve"> et </w:t>
            </w:r>
            <w:r w:rsidRPr="00465A8D">
              <w:rPr>
                <w:sz w:val="18"/>
                <w:szCs w:val="18"/>
              </w:rPr>
              <w:t>conformément</w:t>
            </w:r>
            <w:r w:rsidRPr="00465A8D">
              <w:t xml:space="preserve"> </w:t>
            </w:r>
            <w:r w:rsidRPr="00465A8D">
              <w:rPr>
                <w:sz w:val="18"/>
                <w:szCs w:val="18"/>
              </w:rPr>
              <w:t xml:space="preserve">à </w:t>
            </w:r>
            <w:r>
              <w:rPr>
                <w:sz w:val="18"/>
                <w:szCs w:val="18"/>
              </w:rPr>
              <w:t>sa</w:t>
            </w:r>
            <w:r w:rsidRPr="00465A8D">
              <w:rPr>
                <w:sz w:val="18"/>
                <w:szCs w:val="18"/>
              </w:rPr>
              <w:t xml:space="preserve"> notice d’emploi dans le cadre de la méthodologie de </w:t>
            </w:r>
            <w:r>
              <w:rPr>
                <w:sz w:val="18"/>
                <w:szCs w:val="18"/>
              </w:rPr>
              <w:t>référence, ou les outils de la plateforme d’analyse des données de l’Entrepôt de</w:t>
            </w:r>
            <w:r w:rsidR="00B82D09">
              <w:rPr>
                <w:sz w:val="18"/>
                <w:szCs w:val="18"/>
              </w:rPr>
              <w:t xml:space="preserve"> Données de Santé de l’AP-HP sont</w:t>
            </w:r>
            <w:r>
              <w:rPr>
                <w:sz w:val="18"/>
                <w:szCs w:val="18"/>
              </w:rPr>
              <w:t xml:space="preserve"> utilisé</w:t>
            </w:r>
            <w:r w:rsidR="00B82D09">
              <w:rPr>
                <w:sz w:val="18"/>
                <w:szCs w:val="18"/>
              </w:rPr>
              <w:t>s</w:t>
            </w:r>
            <w:r>
              <w:rPr>
                <w:sz w:val="18"/>
                <w:szCs w:val="18"/>
              </w:rPr>
              <w:t xml:space="preserve"> pour réaliser les traitements. </w:t>
            </w:r>
          </w:p>
          <w:p w14:paraId="34DEEB3E" w14:textId="77777777" w:rsidR="00BC0AAD" w:rsidRPr="00465A8D" w:rsidRDefault="00BC0AAD" w:rsidP="00B82D09">
            <w:pPr>
              <w:ind w:left="0" w:firstLine="0"/>
              <w:jc w:val="both"/>
              <w:rPr>
                <w:sz w:val="18"/>
                <w:szCs w:val="18"/>
              </w:rPr>
            </w:pPr>
            <w:r w:rsidRPr="00F74A2F">
              <w:rPr>
                <w:b/>
                <w:sz w:val="18"/>
                <w:szCs w:val="18"/>
                <w:u w:val="single"/>
              </w:rPr>
              <w:t>OU</w:t>
            </w:r>
            <w:r>
              <w:rPr>
                <w:b/>
                <w:sz w:val="18"/>
                <w:szCs w:val="18"/>
                <w:u w:val="single"/>
              </w:rPr>
              <w:t xml:space="preserve"> Par dérogation</w:t>
            </w:r>
            <w:r w:rsidRPr="00964337">
              <w:rPr>
                <w:b/>
                <w:sz w:val="18"/>
                <w:szCs w:val="18"/>
                <w:u w:val="single"/>
              </w:rPr>
              <w:t xml:space="preserve"> </w:t>
            </w:r>
            <w:r>
              <w:rPr>
                <w:b/>
                <w:sz w:val="18"/>
                <w:szCs w:val="18"/>
                <w:u w:val="single"/>
              </w:rPr>
              <w:t xml:space="preserve">écrite </w:t>
            </w:r>
            <w:r w:rsidRPr="00964337">
              <w:rPr>
                <w:b/>
                <w:sz w:val="18"/>
                <w:szCs w:val="18"/>
                <w:u w:val="single"/>
              </w:rPr>
              <w:t>autorisée</w:t>
            </w:r>
            <w:r w:rsidRPr="00465A8D">
              <w:rPr>
                <w:sz w:val="18"/>
                <w:szCs w:val="18"/>
              </w:rPr>
              <w:t xml:space="preserve"> par le chef de service ou le Directeur fonctionnel concerné</w:t>
            </w:r>
            <w:r>
              <w:rPr>
                <w:sz w:val="18"/>
                <w:szCs w:val="18"/>
              </w:rPr>
              <w:t xml:space="preserve">, le </w:t>
            </w:r>
            <w:r w:rsidR="00B82D09">
              <w:rPr>
                <w:sz w:val="18"/>
                <w:szCs w:val="18"/>
              </w:rPr>
              <w:t xml:space="preserve"> traitement</w:t>
            </w:r>
            <w:r>
              <w:rPr>
                <w:sz w:val="18"/>
                <w:szCs w:val="18"/>
              </w:rPr>
              <w:t xml:space="preserve"> des données est réalisé</w:t>
            </w:r>
            <w:r w:rsidRPr="00465A8D">
              <w:rPr>
                <w:sz w:val="18"/>
                <w:szCs w:val="18"/>
              </w:rPr>
              <w:t xml:space="preserve"> à partir d’autres outils (ex : tableur Excel, </w:t>
            </w:r>
            <w:proofErr w:type="spellStart"/>
            <w:r w:rsidRPr="00465A8D">
              <w:rPr>
                <w:sz w:val="18"/>
                <w:szCs w:val="18"/>
              </w:rPr>
              <w:t>Redcap</w:t>
            </w:r>
            <w:proofErr w:type="spellEnd"/>
            <w:r>
              <w:rPr>
                <w:sz w:val="18"/>
                <w:szCs w:val="18"/>
              </w:rPr>
              <w:t>.)</w:t>
            </w:r>
            <w:r w:rsidR="00A93A3C">
              <w:rPr>
                <w:sz w:val="18"/>
                <w:szCs w:val="18"/>
              </w:rPr>
              <w:t xml:space="preserve"> Le chef de service ou le Directeur fonctionnel concerné garantit que l’ensemble des mesures de sécurité ci-dessous sont respectées.</w:t>
            </w:r>
          </w:p>
        </w:tc>
        <w:sdt>
          <w:sdtPr>
            <w:rPr>
              <w:rFonts w:ascii="Calibri" w:eastAsia="Calibri" w:hAnsi="Calibri" w:cs="Arial"/>
              <w:sz w:val="18"/>
              <w:szCs w:val="18"/>
            </w:rPr>
            <w:id w:val="638618287"/>
            <w14:checkbox>
              <w14:checked w14:val="0"/>
              <w14:checkedState w14:val="2612" w14:font="MS Gothic"/>
              <w14:uncheckedState w14:val="2610" w14:font="MS Gothic"/>
            </w14:checkbox>
          </w:sdtPr>
          <w:sdtEndPr/>
          <w:sdtContent>
            <w:tc>
              <w:tcPr>
                <w:tcW w:w="20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66F36863" w14:textId="4CBF54C3"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29307253"/>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hideMark/>
              </w:tcPr>
              <w:p w14:paraId="22F88704" w14:textId="77777777" w:rsidR="00BC0AAD" w:rsidRPr="00465A8D" w:rsidRDefault="00BC0AAD" w:rsidP="00BC0AAD">
                <w:pPr>
                  <w:spacing w:before="0"/>
                  <w:ind w:left="0" w:firstLine="0"/>
                  <w:jc w:val="center"/>
                  <w:rPr>
                    <w:rFonts w:ascii="Calibri" w:eastAsia="Calibri" w:hAnsi="Calibri" w:cs="Arial"/>
                    <w:sz w:val="18"/>
                    <w:szCs w:val="18"/>
                  </w:rPr>
                </w:pPr>
                <w:r w:rsidRPr="00BC0AAD">
                  <w:rPr>
                    <w:rFonts w:ascii="MS Gothic" w:eastAsia="MS Gothic" w:hAnsi="MS Gothic" w:cs="Arial" w:hint="eastAsia"/>
                    <w:sz w:val="18"/>
                    <w:szCs w:val="18"/>
                  </w:rPr>
                  <w:t>☐</w:t>
                </w:r>
              </w:p>
            </w:tc>
          </w:sdtContent>
        </w:sdt>
        <w:tc>
          <w:tcPr>
            <w:tcW w:w="208" w:type="pct"/>
            <w:tcBorders>
              <w:top w:val="single" w:sz="4" w:space="0" w:color="7F7F7F"/>
              <w:left w:val="single" w:sz="4" w:space="0" w:color="7F7F7F"/>
              <w:bottom w:val="single" w:sz="4" w:space="0" w:color="7F7F7F"/>
              <w:right w:val="single" w:sz="4" w:space="0" w:color="7F7F7F"/>
            </w:tcBorders>
            <w:shd w:val="thinDiagStripe" w:color="auto" w:fill="FFFFFF" w:themeFill="background1"/>
            <w:vAlign w:val="center"/>
          </w:tcPr>
          <w:p w14:paraId="33607141" w14:textId="77777777" w:rsidR="00BC0AAD" w:rsidRPr="00465A8D" w:rsidRDefault="00BC0AAD" w:rsidP="00BC0AAD">
            <w:pPr>
              <w:spacing w:before="0"/>
              <w:ind w:left="0" w:firstLine="0"/>
              <w:jc w:val="center"/>
              <w:rPr>
                <w:rFonts w:ascii="Calibri" w:eastAsia="Calibri" w:hAnsi="Calibri" w:cs="Arial"/>
                <w:sz w:val="18"/>
                <w:szCs w:val="18"/>
              </w:rPr>
            </w:pPr>
          </w:p>
        </w:tc>
      </w:tr>
      <w:tr w:rsidR="00BC0AAD" w:rsidRPr="00465A8D" w14:paraId="17ACC7C9" w14:textId="77777777" w:rsidTr="00BC0AAD">
        <w:trPr>
          <w:trHeight w:val="395"/>
          <w:jc w:val="center"/>
        </w:trPr>
        <w:tc>
          <w:tcPr>
            <w:tcW w:w="5000" w:type="pct"/>
            <w:gridSpan w:val="4"/>
            <w:tcBorders>
              <w:top w:val="single"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6EE1BC9" w14:textId="77777777" w:rsidR="00BC0AAD" w:rsidRPr="00465A8D" w:rsidRDefault="00BC0AAD" w:rsidP="00B82D09">
            <w:pPr>
              <w:spacing w:before="0"/>
              <w:ind w:left="0" w:firstLine="0"/>
              <w:rPr>
                <w:rFonts w:ascii="Calibri" w:eastAsia="Calibri" w:hAnsi="Calibri" w:cs="Arial"/>
                <w:sz w:val="18"/>
                <w:szCs w:val="18"/>
              </w:rPr>
            </w:pPr>
            <w:r>
              <w:rPr>
                <w:sz w:val="18"/>
                <w:szCs w:val="18"/>
              </w:rPr>
              <w:t>L</w:t>
            </w:r>
            <w:r w:rsidRPr="00465A8D">
              <w:rPr>
                <w:sz w:val="18"/>
                <w:szCs w:val="18"/>
              </w:rPr>
              <w:t>’ensemble des mesures de sécurité ci-dessous sont mis</w:t>
            </w:r>
            <w:r>
              <w:rPr>
                <w:sz w:val="18"/>
                <w:szCs w:val="18"/>
              </w:rPr>
              <w:t>es</w:t>
            </w:r>
            <w:r w:rsidRPr="00465A8D">
              <w:rPr>
                <w:sz w:val="18"/>
                <w:szCs w:val="18"/>
              </w:rPr>
              <w:t xml:space="preserve"> en </w:t>
            </w:r>
            <w:r>
              <w:rPr>
                <w:sz w:val="18"/>
                <w:szCs w:val="18"/>
              </w:rPr>
              <w:t>tous les cas et pour tous les types d’outils utilisés</w:t>
            </w:r>
            <w:r w:rsidR="00B82D09">
              <w:rPr>
                <w:sz w:val="18"/>
                <w:szCs w:val="18"/>
              </w:rPr>
              <w:t xml:space="preserve"> </w:t>
            </w:r>
            <w:r w:rsidRPr="00465A8D">
              <w:rPr>
                <w:sz w:val="18"/>
                <w:szCs w:val="18"/>
              </w:rPr>
              <w:t xml:space="preserve">: </w:t>
            </w:r>
          </w:p>
        </w:tc>
      </w:tr>
      <w:tr w:rsidR="00BC0AAD" w:rsidRPr="00465A8D" w14:paraId="163B28A5"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tcPr>
          <w:p w14:paraId="5A7934B9" w14:textId="77777777" w:rsidR="00BC0AAD" w:rsidRPr="00465A8D" w:rsidRDefault="00BC0AAD" w:rsidP="00BC0AAD">
            <w:pPr>
              <w:pStyle w:val="Paragraphedeliste"/>
              <w:numPr>
                <w:ilvl w:val="0"/>
                <w:numId w:val="29"/>
              </w:numPr>
              <w:spacing w:before="0"/>
              <w:ind w:left="1068"/>
              <w:jc w:val="both"/>
              <w:rPr>
                <w:sz w:val="18"/>
                <w:szCs w:val="18"/>
              </w:rPr>
            </w:pPr>
            <w:r w:rsidRPr="00F80AF1">
              <w:rPr>
                <w:sz w:val="18"/>
                <w:szCs w:val="18"/>
              </w:rPr>
              <w:t>Les matériels et locaux hébergeant les données de la recherche ou leur sauvegarde sont physiquement protégés (locaux fermés à clef, accès par badge, vidéosurveillance des entrées, etc.),</w:t>
            </w:r>
          </w:p>
        </w:tc>
        <w:sdt>
          <w:sdtPr>
            <w:rPr>
              <w:rFonts w:ascii="Calibri" w:eastAsia="Calibri" w:hAnsi="Calibri" w:cs="Arial"/>
              <w:sz w:val="18"/>
              <w:szCs w:val="18"/>
            </w:rPr>
            <w:id w:val="573712742"/>
            <w14:checkbox>
              <w14:checked w14:val="0"/>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6E87AB7" w14:textId="67780175" w:rsidR="00BC0AA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82747920"/>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4FB8B2B2"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42342555"/>
            <w14:checkbox>
              <w14:checked w14:val="0"/>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BAC2603"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4089E19C"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tcPr>
          <w:p w14:paraId="7692F69D"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Les données personnelles de santé indirectement identifiantes sont stockées</w:t>
            </w:r>
            <w:r>
              <w:rPr>
                <w:rFonts w:cs="Arial"/>
                <w:sz w:val="18"/>
                <w:szCs w:val="18"/>
              </w:rPr>
              <w:t xml:space="preserve"> </w:t>
            </w:r>
            <w:r w:rsidRPr="00465A8D">
              <w:rPr>
                <w:rFonts w:cs="Arial"/>
                <w:sz w:val="18"/>
                <w:szCs w:val="18"/>
              </w:rPr>
              <w:t>sur un espace partagé</w:t>
            </w:r>
            <w:r>
              <w:rPr>
                <w:rFonts w:cs="Arial"/>
                <w:sz w:val="18"/>
                <w:szCs w:val="18"/>
              </w:rPr>
              <w:t xml:space="preserve"> dédié</w:t>
            </w:r>
            <w:r w:rsidRPr="00465A8D">
              <w:rPr>
                <w:rFonts w:cs="Arial"/>
                <w:sz w:val="18"/>
                <w:szCs w:val="18"/>
              </w:rPr>
              <w:t xml:space="preserve"> géré par la Direction des Systèmes d’Information de l’AP-HP (locale ou centrale) sous audit VARONIS</w:t>
            </w:r>
            <w:r>
              <w:rPr>
                <w:rFonts w:cs="Arial"/>
                <w:sz w:val="18"/>
                <w:szCs w:val="18"/>
              </w:rPr>
              <w:t xml:space="preserve"> ou, dans le cas d’un stockage hors AP-HP, bénéficiant de mesures générales de sécurité au moins équivalentes à l’AP-HP</w:t>
            </w:r>
            <w:r w:rsidRPr="00465A8D">
              <w:rPr>
                <w:rFonts w:cs="Arial"/>
                <w:sz w:val="18"/>
                <w:szCs w:val="18"/>
              </w:rPr>
              <w:t>.</w:t>
            </w:r>
          </w:p>
        </w:tc>
        <w:sdt>
          <w:sdtPr>
            <w:rPr>
              <w:rFonts w:ascii="Calibri" w:eastAsia="Calibri" w:hAnsi="Calibri" w:cs="Arial"/>
              <w:sz w:val="18"/>
              <w:szCs w:val="18"/>
            </w:rPr>
            <w:id w:val="685646236"/>
            <w14:checkbox>
              <w14:checked w14:val="0"/>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F0BD978" w14:textId="11488F3B" w:rsidR="00BC0AA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9521246"/>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04A2DB4A"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315425772"/>
            <w14:checkbox>
              <w14:checked w14:val="0"/>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tcPr>
              <w:p w14:paraId="76C361BF" w14:textId="77777777" w:rsidR="00BC0AA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0A34245" w14:textId="77777777" w:rsidTr="00BC0AAD">
        <w:trPr>
          <w:trHeight w:val="5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A0F604"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Tous les échanges électroniques de messages comprenant des données à caractère personnel liées à la recherche s'effectuent de manière sécurisée (envoi d'un fichier chiffré ou protégé par un mot de passe ou messagerie sécurisée).</w:t>
            </w:r>
          </w:p>
        </w:tc>
        <w:sdt>
          <w:sdtPr>
            <w:rPr>
              <w:rFonts w:ascii="Calibri" w:eastAsia="Calibri" w:hAnsi="Calibri" w:cs="Arial"/>
              <w:sz w:val="18"/>
              <w:szCs w:val="18"/>
            </w:rPr>
            <w:id w:val="-1481921573"/>
            <w14:checkbox>
              <w14:checked w14:val="0"/>
              <w14:checkedState w14:val="2612" w14:font="MS Gothic"/>
              <w14:uncheckedState w14:val="2610" w14:font="MS Gothic"/>
            </w14:checkbox>
          </w:sdtPr>
          <w:sdtEndPr/>
          <w:sdtContent>
            <w:tc>
              <w:tcPr>
                <w:tcW w:w="201"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E0AB0DA" w14:textId="0E188F06" w:rsidR="00BC0AAD" w:rsidRPr="00465A8D" w:rsidRDefault="00201FD7"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84331940"/>
            <w14:checkbox>
              <w14:checked w14:val="0"/>
              <w14:checkedState w14:val="2612" w14:font="MS Gothic"/>
              <w14:uncheckedState w14:val="2610" w14:font="MS Gothic"/>
            </w14:checkbox>
          </w:sdtPr>
          <w:sdtEndPr/>
          <w:sdtContent>
            <w:tc>
              <w:tcPr>
                <w:tcW w:w="210"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B2F53EA" w14:textId="59966581" w:rsidR="00BC0AAD" w:rsidRPr="00465A8D" w:rsidRDefault="00201FD7"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863281690"/>
            <w14:checkbox>
              <w14:checked w14:val="0"/>
              <w14:checkedState w14:val="2612" w14:font="MS Gothic"/>
              <w14:uncheckedState w14:val="2610" w14:font="MS Gothic"/>
            </w14:checkbox>
          </w:sdtPr>
          <w:sdtEndPr/>
          <w:sdtContent>
            <w:tc>
              <w:tcPr>
                <w:tcW w:w="208" w:type="pct"/>
                <w:tcBorders>
                  <w:top w:val="dashed" w:sz="4" w:space="0" w:color="7F7F7F"/>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1B3251B" w14:textId="7C9F3310"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40E2D541" w14:textId="77777777" w:rsidTr="00BC0AAD">
        <w:trPr>
          <w:trHeight w:val="122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2321328"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 xml:space="preserve">Si une plateforme dédiée est utilisée pour échanger des données personnelles (même indirectement identifiantes), type </w:t>
            </w:r>
            <w:hyperlink r:id="rId10" w:history="1">
              <w:r w:rsidRPr="00465A8D">
                <w:rPr>
                  <w:rStyle w:val="Lienhypertexte"/>
                  <w:sz w:val="18"/>
                  <w:szCs w:val="18"/>
                </w:rPr>
                <w:t>https://dispose.aphp.fr</w:t>
              </w:r>
            </w:hyperlink>
            <w:r w:rsidRPr="00465A8D">
              <w:rPr>
                <w:sz w:val="18"/>
                <w:szCs w:val="18"/>
              </w:rPr>
              <w:t xml:space="preserve"> : </w:t>
            </w:r>
          </w:p>
          <w:p w14:paraId="4615A0F3"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les données sont automatiquement supprimées à la fin d’un délai réduit et définit,</w:t>
            </w:r>
          </w:p>
          <w:p w14:paraId="46CC65B1"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La récupération des données est tracée (date, heure et IP de connexion),</w:t>
            </w:r>
          </w:p>
          <w:p w14:paraId="2A6601DB"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Le nombre de téléchargements des données est limité lors de leur dépôt,</w:t>
            </w:r>
          </w:p>
          <w:p w14:paraId="2661FE22"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 xml:space="preserve">Un code d’accès peut être défini pour pouvoir récupérer les données déposées, </w:t>
            </w:r>
          </w:p>
          <w:p w14:paraId="185F3472" w14:textId="77777777" w:rsidR="00BC0AAD" w:rsidRPr="00465A8D" w:rsidRDefault="00BC0AAD" w:rsidP="00BC0AAD">
            <w:pPr>
              <w:pStyle w:val="Paragraphedeliste"/>
              <w:numPr>
                <w:ilvl w:val="1"/>
                <w:numId w:val="29"/>
              </w:numPr>
              <w:spacing w:before="0"/>
              <w:ind w:left="1788"/>
              <w:jc w:val="both"/>
              <w:rPr>
                <w:sz w:val="18"/>
                <w:szCs w:val="18"/>
              </w:rPr>
            </w:pPr>
            <w:r w:rsidRPr="00465A8D">
              <w:rPr>
                <w:sz w:val="18"/>
                <w:szCs w:val="18"/>
              </w:rPr>
              <w:t>L’identification des personnes habilitées à récupérer les données est assurée soit de manière technique, soit de manière organisationnelle.</w:t>
            </w:r>
          </w:p>
        </w:tc>
        <w:sdt>
          <w:sdtPr>
            <w:rPr>
              <w:rFonts w:ascii="Calibri" w:eastAsia="Calibri" w:hAnsi="Calibri" w:cs="Arial"/>
              <w:sz w:val="18"/>
              <w:szCs w:val="18"/>
            </w:rPr>
            <w:id w:val="1221865292"/>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76BC7F1"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731838488"/>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CE229D1"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472590743"/>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B6AF26C" w14:textId="2478A658"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14E6ECD6" w14:textId="77777777" w:rsidTr="00BC0AAD">
        <w:trPr>
          <w:trHeight w:val="533"/>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91BE50B"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Si un dispositif nomade (tablette, smartphone, etc.) est utilisé pour recueillir ou traiter les données personnelles (même indirectement identifiantes), les données sont chiffrés dans l’appareil et protégées par une authentification spécifique de l’utilisateur (code, empreinte digitale, ou mot de passe).</w:t>
            </w:r>
          </w:p>
        </w:tc>
        <w:sdt>
          <w:sdtPr>
            <w:rPr>
              <w:rFonts w:ascii="Calibri" w:eastAsia="Calibri" w:hAnsi="Calibri" w:cs="Arial"/>
              <w:sz w:val="18"/>
              <w:szCs w:val="18"/>
            </w:rPr>
            <w:id w:val="-1307695304"/>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E2ECD4F"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26946986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872246"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90256164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F3A9159" w14:textId="5D8AC80A"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397479F8" w14:textId="77777777" w:rsidTr="00BC0AAD">
        <w:trPr>
          <w:trHeight w:val="530"/>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A1877A0"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Lorsque des données personnelles (même indirectement identifiantes) sont copiées sur un support amovible (clef USB, disque dur externe, CD-Rom, DVD, etc.), les supports sont chiffrés.</w:t>
            </w:r>
          </w:p>
        </w:tc>
        <w:sdt>
          <w:sdtPr>
            <w:rPr>
              <w:rFonts w:ascii="Calibri" w:eastAsia="Calibri" w:hAnsi="Calibri" w:cs="Arial"/>
              <w:sz w:val="18"/>
              <w:szCs w:val="18"/>
            </w:rPr>
            <w:id w:val="1816058715"/>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7B22392"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791270881"/>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80B67FD"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372314680"/>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8A1277B" w14:textId="33D92636"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BC0AAD" w:rsidRPr="00465A8D" w14:paraId="706FCA03" w14:textId="77777777" w:rsidTr="00BC0AAD">
        <w:trPr>
          <w:trHeight w:val="300"/>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477E23B"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Des sauvegardes régulières sont effectuées.</w:t>
            </w:r>
          </w:p>
        </w:tc>
        <w:sdt>
          <w:sdtPr>
            <w:rPr>
              <w:rFonts w:ascii="Calibri" w:eastAsia="Calibri" w:hAnsi="Calibri" w:cs="Arial"/>
              <w:sz w:val="18"/>
              <w:szCs w:val="18"/>
            </w:rPr>
            <w:id w:val="-1942444578"/>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462EC1AF" w14:textId="6CA28D78"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73128772"/>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AC91EA9"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814635597"/>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0A9E2D4"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8B15C4E" w14:textId="77777777" w:rsidTr="00BC0AAD">
        <w:trPr>
          <w:trHeight w:val="2107"/>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BA5BD9E"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rFonts w:cs="Arial"/>
                <w:sz w:val="18"/>
                <w:szCs w:val="18"/>
              </w:rPr>
              <w:t xml:space="preserve">Pour accéder aux données, les règles suivantes sont respectées : </w:t>
            </w:r>
          </w:p>
          <w:p w14:paraId="706818DB"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 xml:space="preserve">Les données personnelles </w:t>
            </w:r>
            <w:r w:rsidRPr="00465A8D">
              <w:rPr>
                <w:sz w:val="18"/>
                <w:szCs w:val="18"/>
              </w:rPr>
              <w:t>(même indirectement identifiantes) ne sont accessibles qu’après une identification et une authentification réussie,</w:t>
            </w:r>
          </w:p>
          <w:p w14:paraId="648E8E2E"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L’identifiant de connexion est individuel et non partagé (pas d’accès par des comptes génériques),</w:t>
            </w:r>
          </w:p>
          <w:p w14:paraId="4BF16808"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L’authentifiant (mot de passe, code secret, …) est robuste et respecte les recommandations</w:t>
            </w:r>
            <w:r w:rsidRPr="00465A8D">
              <w:t xml:space="preserve"> </w:t>
            </w:r>
            <w:r w:rsidRPr="00465A8D">
              <w:rPr>
                <w:rFonts w:cs="Arial"/>
                <w:sz w:val="18"/>
                <w:szCs w:val="18"/>
              </w:rPr>
              <w:t>de la CNIL (</w:t>
            </w:r>
            <w:ins w:id="0" w:author="DARMAGNAC Tess" w:date="2019-05-24T10:26:00Z">
              <w:r w:rsidR="00F23C8F">
                <w:rPr>
                  <w:rFonts w:cs="Arial"/>
                  <w:sz w:val="18"/>
                  <w:szCs w:val="18"/>
                </w:rPr>
                <w:fldChar w:fldCharType="begin"/>
              </w:r>
              <w:r w:rsidR="00F23C8F">
                <w:rPr>
                  <w:rFonts w:cs="Arial"/>
                  <w:sz w:val="18"/>
                  <w:szCs w:val="18"/>
                </w:rPr>
                <w:instrText xml:space="preserve"> HYPERLINK "</w:instrText>
              </w:r>
            </w:ins>
            <w:r w:rsidR="00F23C8F" w:rsidRPr="00AA33B0">
              <w:rPr>
                <w:rFonts w:cs="Arial"/>
                <w:sz w:val="18"/>
                <w:szCs w:val="18"/>
              </w:rPr>
              <w:instrText>https://www.cnil.fr/fr/authentification-par-mot-de-passe-les-mesures-de-securite-elementaires</w:instrText>
            </w:r>
            <w:ins w:id="1" w:author="DARMAGNAC Tess" w:date="2019-05-24T10:26:00Z">
              <w:r w:rsidR="00F23C8F">
                <w:rPr>
                  <w:rFonts w:cs="Arial"/>
                  <w:sz w:val="18"/>
                  <w:szCs w:val="18"/>
                </w:rPr>
                <w:instrText xml:space="preserve">" </w:instrText>
              </w:r>
              <w:r w:rsidR="00F23C8F">
                <w:rPr>
                  <w:rFonts w:cs="Arial"/>
                  <w:sz w:val="18"/>
                  <w:szCs w:val="18"/>
                </w:rPr>
                <w:fldChar w:fldCharType="separate"/>
              </w:r>
            </w:ins>
            <w:r w:rsidR="00F23C8F" w:rsidRPr="00991552">
              <w:rPr>
                <w:rStyle w:val="Lienhypertexte"/>
                <w:rFonts w:cs="Arial"/>
                <w:sz w:val="18"/>
                <w:szCs w:val="18"/>
              </w:rPr>
              <w:t>https://www.cnil.fr/fr/authentification-par-mot-de-passe-les-mesures-de-securite-elementaires</w:t>
            </w:r>
            <w:ins w:id="2" w:author="DARMAGNAC Tess" w:date="2019-05-24T10:26:00Z">
              <w:r w:rsidR="00F23C8F">
                <w:rPr>
                  <w:rFonts w:cs="Arial"/>
                  <w:sz w:val="18"/>
                  <w:szCs w:val="18"/>
                </w:rPr>
                <w:fldChar w:fldCharType="end"/>
              </w:r>
            </w:ins>
            <w:r w:rsidRPr="00465A8D">
              <w:rPr>
                <w:rFonts w:cs="Arial"/>
                <w:sz w:val="18"/>
                <w:szCs w:val="18"/>
              </w:rPr>
              <w:t>),</w:t>
            </w:r>
          </w:p>
          <w:p w14:paraId="0730D546"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L’authentifiant n’est pas partagé et sous la seule responsabilité de son utilisateur,</w:t>
            </w:r>
          </w:p>
          <w:p w14:paraId="77729426"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Seul le responsable de la recherche ou son délégataire peut ouvrir ou supprimer des accès aux données,</w:t>
            </w:r>
          </w:p>
          <w:p w14:paraId="01AA7F14" w14:textId="77777777" w:rsidR="00BC0AAD" w:rsidRPr="00465A8D" w:rsidRDefault="00BC0AAD" w:rsidP="00BC0AAD">
            <w:pPr>
              <w:pStyle w:val="Paragraphedeliste"/>
              <w:numPr>
                <w:ilvl w:val="1"/>
                <w:numId w:val="29"/>
              </w:numPr>
              <w:spacing w:before="0"/>
              <w:ind w:left="1788"/>
              <w:jc w:val="both"/>
              <w:rPr>
                <w:rFonts w:cs="Arial"/>
                <w:sz w:val="18"/>
                <w:szCs w:val="18"/>
              </w:rPr>
            </w:pPr>
            <w:r w:rsidRPr="00465A8D">
              <w:rPr>
                <w:rFonts w:cs="Arial"/>
                <w:sz w:val="18"/>
                <w:szCs w:val="18"/>
              </w:rPr>
              <w:t xml:space="preserve">Le responsable de la recherche ou son délégataire passe en revue les comptes autorisés à accéder aux données tous les 6 mois (liste des personnes autorisées et liste des personnes accédant réellement aux données) et procèdent aux mises à jour nécessaires. </w:t>
            </w:r>
          </w:p>
        </w:tc>
        <w:sdt>
          <w:sdtPr>
            <w:rPr>
              <w:rFonts w:ascii="Calibri" w:eastAsia="Calibri" w:hAnsi="Calibri" w:cs="Arial"/>
              <w:sz w:val="18"/>
              <w:szCs w:val="18"/>
            </w:rPr>
            <w:id w:val="1752076722"/>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04D9CCC1" w14:textId="0CAAE76A"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22120530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290BB38"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02922279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56B192A"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23C1D4C7" w14:textId="77777777" w:rsidTr="00BC0AAD">
        <w:trPr>
          <w:trHeight w:val="636"/>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72ED7C1"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rFonts w:cs="Arial"/>
                <w:sz w:val="18"/>
                <w:szCs w:val="18"/>
              </w:rPr>
              <w:t>Un descriptif du système utilisé pour la recherche est rédigé. Il comporte notamment les différentes étapes du traitement des données (de la collecte à la destruction en passant par le stockage) ainsi que la liste des impacts potentiels sur la protection des données générés par le traitement.</w:t>
            </w:r>
            <w:r w:rsidRPr="00465A8D">
              <w:rPr>
                <w:sz w:val="18"/>
                <w:szCs w:val="18"/>
              </w:rPr>
              <w:t xml:space="preserve"> </w:t>
            </w:r>
          </w:p>
        </w:tc>
        <w:sdt>
          <w:sdtPr>
            <w:rPr>
              <w:rFonts w:ascii="Calibri" w:eastAsia="Calibri" w:hAnsi="Calibri" w:cs="Arial"/>
              <w:sz w:val="18"/>
              <w:szCs w:val="18"/>
            </w:rPr>
            <w:id w:val="365569828"/>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B17E287" w14:textId="119FA567" w:rsidR="00BC0AAD" w:rsidRPr="00465A8D" w:rsidRDefault="0044573B"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29964236"/>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7E5A1F98"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610196834"/>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27B0027"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6F1C7D71" w14:textId="77777777" w:rsidTr="00BC0AAD">
        <w:trPr>
          <w:trHeight w:val="402"/>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E0C8C64"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sz w:val="18"/>
                <w:szCs w:val="18"/>
              </w:rPr>
              <w:t>Les données ne sont pas saisies ou copiées, même temporairement, en dehors des supports identifiés et sécurisés.</w:t>
            </w:r>
          </w:p>
        </w:tc>
        <w:sdt>
          <w:sdtPr>
            <w:rPr>
              <w:rFonts w:ascii="Calibri" w:eastAsia="Calibri" w:hAnsi="Calibri" w:cs="Arial"/>
              <w:sz w:val="18"/>
              <w:szCs w:val="18"/>
            </w:rPr>
            <w:id w:val="1456759754"/>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272B7B7" w14:textId="2C9D9C00"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61442183"/>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5FEA3BA"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642782721"/>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4DBCB8C"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129AD6B6" w14:textId="77777777" w:rsidTr="00BC0AAD">
        <w:trPr>
          <w:trHeight w:val="605"/>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3305521C" w14:textId="77777777" w:rsidR="00BC0AAD" w:rsidRPr="00465A8D" w:rsidRDefault="00BC0AAD" w:rsidP="00BC0AAD">
            <w:pPr>
              <w:pStyle w:val="Paragraphedeliste"/>
              <w:numPr>
                <w:ilvl w:val="0"/>
                <w:numId w:val="29"/>
              </w:numPr>
              <w:spacing w:before="0"/>
              <w:ind w:left="1068"/>
              <w:jc w:val="both"/>
              <w:rPr>
                <w:rFonts w:cs="Arial"/>
                <w:sz w:val="18"/>
                <w:szCs w:val="18"/>
              </w:rPr>
            </w:pPr>
            <w:r w:rsidRPr="00465A8D">
              <w:rPr>
                <w:sz w:val="18"/>
                <w:szCs w:val="18"/>
              </w:rPr>
              <w:t>Le système mis en œuvre permet de collecter et conserver les dates, heures et identifiant des personnes accédant aux données personnelles (même indirectement identifiantes) type système d’audit VARONIS. Le responsable de la recherche ou son délégataire vérifie régulièrement l’absence d’anomalie dans les traces (connexion de nuit, connexion à répétition, etc.).</w:t>
            </w:r>
          </w:p>
        </w:tc>
        <w:sdt>
          <w:sdtPr>
            <w:rPr>
              <w:rFonts w:ascii="Calibri" w:eastAsia="Calibri" w:hAnsi="Calibri" w:cs="Arial"/>
              <w:sz w:val="18"/>
              <w:szCs w:val="18"/>
            </w:rPr>
            <w:id w:val="1997064850"/>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6E2BD1F6" w14:textId="1F35B810"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112589850"/>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222C9BF"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209998113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2BA27623"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39EEA2EA" w14:textId="77777777" w:rsidTr="00BC0AAD">
        <w:trPr>
          <w:trHeight w:val="973"/>
          <w:jc w:val="center"/>
        </w:trPr>
        <w:tc>
          <w:tcPr>
            <w:tcW w:w="438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92BCE38"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 xml:space="preserve">La base de données de santé ne contient aucune donnée nominative (nom / prénom) : les personnes sont identifiées grâce à un code ou n° d’ordre. </w:t>
            </w:r>
          </w:p>
          <w:p w14:paraId="00932CD7"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La table de correspondance entre l’identité de la personne et le code ou n° d’ordre est une base séparée</w:t>
            </w:r>
            <w:r w:rsidRPr="00465A8D">
              <w:rPr>
                <w:sz w:val="18"/>
                <w:szCs w:val="18"/>
              </w:rPr>
              <w:t xml:space="preserve"> bénéficiant des mêmes mesures de protection que la base contenant les données personnelles de santé indirectement identifiantes (stockage </w:t>
            </w:r>
            <w:r w:rsidRPr="00465A8D">
              <w:rPr>
                <w:rFonts w:cs="Arial"/>
                <w:sz w:val="18"/>
                <w:szCs w:val="18"/>
              </w:rPr>
              <w:t>sur un espace partagé dédié différent</w:t>
            </w:r>
            <w:r>
              <w:rPr>
                <w:rFonts w:cs="Arial"/>
                <w:sz w:val="18"/>
                <w:szCs w:val="18"/>
              </w:rPr>
              <w:t xml:space="preserve"> analysé par </w:t>
            </w:r>
            <w:r w:rsidRPr="00465A8D">
              <w:rPr>
                <w:sz w:val="18"/>
                <w:szCs w:val="18"/>
              </w:rPr>
              <w:t>système d’audit type VARONIS</w:t>
            </w:r>
            <w:r>
              <w:rPr>
                <w:sz w:val="18"/>
                <w:szCs w:val="18"/>
              </w:rPr>
              <w:t>)</w:t>
            </w:r>
          </w:p>
          <w:p w14:paraId="292BD633" w14:textId="77777777" w:rsidR="00BC0AAD" w:rsidRPr="00465A8D" w:rsidRDefault="00BC0AAD" w:rsidP="00BC0AAD">
            <w:pPr>
              <w:pStyle w:val="Paragraphedeliste"/>
              <w:numPr>
                <w:ilvl w:val="0"/>
                <w:numId w:val="29"/>
              </w:numPr>
              <w:spacing w:before="0"/>
              <w:ind w:left="1068"/>
              <w:jc w:val="both"/>
              <w:rPr>
                <w:sz w:val="18"/>
                <w:szCs w:val="18"/>
              </w:rPr>
            </w:pPr>
            <w:r w:rsidRPr="00465A8D">
              <w:rPr>
                <w:rFonts w:cs="Arial"/>
                <w:sz w:val="18"/>
                <w:szCs w:val="18"/>
              </w:rPr>
              <w:t xml:space="preserve">Elle est accessibles selon les règles « d’accès aux données nominatives » définies plus haut. </w:t>
            </w:r>
          </w:p>
        </w:tc>
        <w:sdt>
          <w:sdtPr>
            <w:rPr>
              <w:rFonts w:ascii="Calibri" w:eastAsia="Calibri" w:hAnsi="Calibri" w:cs="Arial"/>
              <w:sz w:val="18"/>
              <w:szCs w:val="18"/>
            </w:rPr>
            <w:id w:val="1080105369"/>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11C52ECF" w14:textId="2385650F"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540168331"/>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4A176BB"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738317668"/>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dashed" w:sz="4" w:space="0" w:color="7F7F7F" w:themeColor="text1" w:themeTint="80"/>
                  <w:right w:val="single" w:sz="4" w:space="0" w:color="7F7F7F"/>
                </w:tcBorders>
                <w:shd w:val="clear" w:color="auto" w:fill="FFFFFF" w:themeFill="background1"/>
                <w:vAlign w:val="center"/>
                <w:hideMark/>
              </w:tcPr>
              <w:p w14:paraId="5154B69E"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r w:rsidR="00BC0AAD" w:rsidRPr="00465A8D" w14:paraId="48B7A061" w14:textId="77777777" w:rsidTr="00BC0AAD">
        <w:trPr>
          <w:trHeight w:val="523"/>
          <w:jc w:val="center"/>
        </w:trPr>
        <w:tc>
          <w:tcPr>
            <w:tcW w:w="4381"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12ECCAD8" w14:textId="77777777" w:rsidR="00BC0AAD" w:rsidRPr="00465A8D" w:rsidRDefault="00BC0AAD" w:rsidP="00BC0AAD">
            <w:pPr>
              <w:pStyle w:val="Paragraphedeliste"/>
              <w:numPr>
                <w:ilvl w:val="0"/>
                <w:numId w:val="29"/>
              </w:numPr>
              <w:spacing w:before="0"/>
              <w:ind w:left="1068"/>
              <w:jc w:val="both"/>
              <w:rPr>
                <w:sz w:val="18"/>
                <w:szCs w:val="18"/>
              </w:rPr>
            </w:pPr>
            <w:r w:rsidRPr="00465A8D">
              <w:rPr>
                <w:sz w:val="18"/>
                <w:szCs w:val="18"/>
              </w:rPr>
              <w:t xml:space="preserve">Les outils d'exploitation des données recueillies ne permettent pas de </w:t>
            </w:r>
            <w:proofErr w:type="spellStart"/>
            <w:r w:rsidRPr="00465A8D">
              <w:rPr>
                <w:sz w:val="18"/>
                <w:szCs w:val="18"/>
              </w:rPr>
              <w:t>réidentifier</w:t>
            </w:r>
            <w:proofErr w:type="spellEnd"/>
            <w:r w:rsidRPr="00465A8D">
              <w:rPr>
                <w:sz w:val="18"/>
                <w:szCs w:val="18"/>
              </w:rPr>
              <w:t xml:space="preserve"> les personnes concernées et limitent les possibilités de recherches ciblées et les listes de résultats détaillées.</w:t>
            </w:r>
          </w:p>
        </w:tc>
        <w:sdt>
          <w:sdtPr>
            <w:rPr>
              <w:rFonts w:ascii="Calibri" w:eastAsia="Calibri" w:hAnsi="Calibri" w:cs="Arial"/>
              <w:sz w:val="18"/>
              <w:szCs w:val="18"/>
            </w:rPr>
            <w:id w:val="-1523081192"/>
            <w14:checkbox>
              <w14:checked w14:val="0"/>
              <w14:checkedState w14:val="2612" w14:font="MS Gothic"/>
              <w14:uncheckedState w14:val="2610" w14:font="MS Gothic"/>
            </w14:checkbox>
          </w:sdtPr>
          <w:sdtEndPr/>
          <w:sdtContent>
            <w:tc>
              <w:tcPr>
                <w:tcW w:w="201"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212E8029" w14:textId="14D1F761" w:rsidR="00BC0AAD" w:rsidRPr="00465A8D" w:rsidRDefault="007F0E35" w:rsidP="00BC0AAD">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0299157"/>
            <w14:checkbox>
              <w14:checked w14:val="0"/>
              <w14:checkedState w14:val="2612" w14:font="MS Gothic"/>
              <w14:uncheckedState w14:val="2610" w14:font="MS Gothic"/>
            </w14:checkbox>
          </w:sdtPr>
          <w:sdtEndPr/>
          <w:sdtContent>
            <w:tc>
              <w:tcPr>
                <w:tcW w:w="210"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0FF76782"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sdt>
          <w:sdtPr>
            <w:rPr>
              <w:rFonts w:ascii="Calibri" w:eastAsia="Calibri" w:hAnsi="Calibri" w:cs="Arial"/>
              <w:sz w:val="18"/>
              <w:szCs w:val="18"/>
            </w:rPr>
            <w:id w:val="1919130022"/>
            <w14:checkbox>
              <w14:checked w14:val="0"/>
              <w14:checkedState w14:val="2612" w14:font="MS Gothic"/>
              <w14:uncheckedState w14:val="2610" w14:font="MS Gothic"/>
            </w14:checkbox>
          </w:sdtPr>
          <w:sdtEndPr/>
          <w:sdtContent>
            <w:tc>
              <w:tcPr>
                <w:tcW w:w="208" w:type="pct"/>
                <w:tcBorders>
                  <w:top w:val="dashed" w:sz="4" w:space="0" w:color="7F7F7F" w:themeColor="text1" w:themeTint="80"/>
                  <w:left w:val="single" w:sz="4" w:space="0" w:color="7F7F7F"/>
                  <w:bottom w:val="single" w:sz="4" w:space="0" w:color="7F7F7F"/>
                  <w:right w:val="single" w:sz="4" w:space="0" w:color="7F7F7F"/>
                </w:tcBorders>
                <w:shd w:val="clear" w:color="auto" w:fill="FFFFFF" w:themeFill="background1"/>
                <w:vAlign w:val="center"/>
                <w:hideMark/>
              </w:tcPr>
              <w:p w14:paraId="214AAC10" w14:textId="77777777" w:rsidR="00BC0AAD" w:rsidRPr="00465A8D" w:rsidRDefault="00BC0AAD" w:rsidP="00BC0AAD">
                <w:pPr>
                  <w:spacing w:before="0"/>
                  <w:ind w:left="0" w:firstLine="0"/>
                  <w:jc w:val="center"/>
                  <w:rPr>
                    <w:rFonts w:ascii="Calibri" w:eastAsia="Calibri" w:hAnsi="Calibri" w:cs="Arial"/>
                    <w:sz w:val="18"/>
                    <w:szCs w:val="18"/>
                  </w:rPr>
                </w:pPr>
                <w:r w:rsidRPr="00465A8D">
                  <w:rPr>
                    <w:rFonts w:ascii="MS Gothic" w:eastAsia="MS Gothic" w:hAnsi="MS Gothic" w:cs="Arial" w:hint="eastAsia"/>
                    <w:sz w:val="18"/>
                    <w:szCs w:val="18"/>
                    <w:lang w:val="en-US"/>
                  </w:rPr>
                  <w:t>☐</w:t>
                </w:r>
              </w:p>
            </w:tc>
          </w:sdtContent>
        </w:sdt>
      </w:tr>
    </w:tbl>
    <w:p w14:paraId="4790766A" w14:textId="77777777" w:rsidR="00BC0AAD" w:rsidRDefault="00BC0AAD" w:rsidP="00A31DF7">
      <w:pPr>
        <w:spacing w:before="0"/>
        <w:ind w:left="0" w:firstLine="0"/>
        <w:jc w:val="both"/>
      </w:pPr>
    </w:p>
    <w:p w14:paraId="0C1B9DCC" w14:textId="77777777" w:rsidR="00A31DF7" w:rsidRDefault="00A31DF7"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12443"/>
        <w:gridCol w:w="544"/>
        <w:gridCol w:w="595"/>
        <w:gridCol w:w="592"/>
      </w:tblGrid>
      <w:tr w:rsidR="004225D0" w:rsidRPr="001608E6" w14:paraId="5C26FAD6" w14:textId="77777777" w:rsidTr="004225D0">
        <w:trPr>
          <w:trHeight w:val="350"/>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A81540F" w14:textId="77777777" w:rsidR="004225D0" w:rsidRPr="00BC0AAD" w:rsidRDefault="004225D0" w:rsidP="00BC0AAD">
            <w:pPr>
              <w:pStyle w:val="Paragraphedeliste"/>
              <w:numPr>
                <w:ilvl w:val="0"/>
                <w:numId w:val="33"/>
              </w:numPr>
              <w:spacing w:before="0"/>
              <w:rPr>
                <w:rFonts w:cs="Arial"/>
                <w:b/>
                <w:sz w:val="18"/>
                <w:szCs w:val="18"/>
              </w:rPr>
            </w:pPr>
            <w:r w:rsidRPr="00BC0AAD">
              <w:rPr>
                <w:b/>
              </w:rPr>
              <w:t xml:space="preserve">Transfert de données hors de l’Union européenne </w:t>
            </w:r>
          </w:p>
        </w:tc>
        <w:tc>
          <w:tcPr>
            <w:tcW w:w="192"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6E8278B9"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5E30AB"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9"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1E7DD37C"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18CA3005" w14:textId="77777777" w:rsidTr="004225D0">
        <w:trPr>
          <w:trHeight w:val="4625"/>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E71C5D2" w14:textId="77777777" w:rsidR="004225D0" w:rsidRPr="00FF536E" w:rsidRDefault="004225D0" w:rsidP="007755E2">
            <w:pPr>
              <w:spacing w:before="0"/>
              <w:ind w:left="0" w:firstLine="0"/>
              <w:jc w:val="both"/>
              <w:rPr>
                <w:sz w:val="18"/>
                <w:szCs w:val="18"/>
              </w:rPr>
            </w:pPr>
            <w:r w:rsidRPr="00FF536E">
              <w:rPr>
                <w:sz w:val="18"/>
                <w:szCs w:val="18"/>
              </w:rPr>
              <w:t xml:space="preserve">Si un transfert de données (indirectement identifiantes et relatives aux personnes concernées par la recherche et aux professionnels intervenant dans la recherche) est prévu hors UE car strictement nécessaire à la mise en œuvre de la recherche ou à l'exploitation de ses résultats, il respecte une des deux conditions suivantes : </w:t>
            </w:r>
          </w:p>
          <w:p w14:paraId="4DBF0093" w14:textId="77777777" w:rsidR="004225D0" w:rsidRDefault="004225D0" w:rsidP="000D54EE">
            <w:pPr>
              <w:pStyle w:val="Paragraphedeliste"/>
              <w:numPr>
                <w:ilvl w:val="0"/>
                <w:numId w:val="18"/>
              </w:numPr>
              <w:spacing w:before="0"/>
              <w:jc w:val="both"/>
              <w:rPr>
                <w:sz w:val="18"/>
                <w:szCs w:val="18"/>
              </w:rPr>
            </w:pPr>
            <w:r w:rsidRPr="00FF536E">
              <w:rPr>
                <w:sz w:val="18"/>
                <w:szCs w:val="18"/>
              </w:rPr>
              <w:t>le transfert s'effectue à destination d'un pays ou une organisation internationale reconnus par la Commission européenne comme assurant un niveau de protection adéquat</w:t>
            </w:r>
          </w:p>
          <w:p w14:paraId="3385E7D6" w14:textId="77777777" w:rsidR="004225D0" w:rsidRPr="000D54EE" w:rsidRDefault="004225D0" w:rsidP="000D54EE">
            <w:pPr>
              <w:pStyle w:val="Paragraphedeliste"/>
              <w:numPr>
                <w:ilvl w:val="0"/>
                <w:numId w:val="18"/>
              </w:numPr>
              <w:spacing w:before="0"/>
              <w:jc w:val="both"/>
              <w:rPr>
                <w:sz w:val="18"/>
                <w:szCs w:val="18"/>
              </w:rPr>
            </w:pPr>
            <w:r w:rsidRPr="000D54EE">
              <w:rPr>
                <w:sz w:val="18"/>
                <w:szCs w:val="18"/>
              </w:rPr>
              <w:t>le transfert s'effectue moyennant des garanties appropriées, notamment clauses contractuelles types approuvées par la commission européenne, règles d'entreprise contraignantes, code de conduite, mécanisme de certification.</w:t>
            </w:r>
          </w:p>
          <w:p w14:paraId="331BCDD1" w14:textId="77777777" w:rsidR="004225D0" w:rsidRPr="00D95C3E" w:rsidRDefault="004225D0" w:rsidP="00A76FC4">
            <w:pPr>
              <w:pStyle w:val="Paragraphedeliste"/>
              <w:spacing w:before="0"/>
              <w:ind w:left="360" w:firstLine="0"/>
              <w:jc w:val="both"/>
              <w:rPr>
                <w:sz w:val="6"/>
                <w:szCs w:val="6"/>
              </w:rPr>
            </w:pPr>
          </w:p>
          <w:p w14:paraId="4CB392EE" w14:textId="77777777" w:rsidR="004225D0" w:rsidRPr="00FF536E" w:rsidRDefault="004225D0" w:rsidP="00A76FC4">
            <w:pPr>
              <w:spacing w:before="0"/>
              <w:ind w:left="0" w:firstLine="0"/>
              <w:jc w:val="both"/>
              <w:rPr>
                <w:sz w:val="18"/>
                <w:szCs w:val="18"/>
              </w:rPr>
            </w:pPr>
            <w:r w:rsidRPr="00FF536E">
              <w:rPr>
                <w:sz w:val="18"/>
                <w:szCs w:val="18"/>
              </w:rPr>
              <w:t>Si le transfert des données ne respecte pas une des précédentes conditions, il reste néanmoins possible, dès lors qu’il entre dans le cadre d’une des exceptions suivantes :</w:t>
            </w:r>
          </w:p>
          <w:p w14:paraId="2018A3A8"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la personne concernée a donné son consentement explicite au transfert envisagé, après avoir été informée des risques que ce transfert pouvait comporter pour elle en raison de l'absence de décision d'adéquation et de garanties appropriées</w:t>
            </w:r>
          </w:p>
          <w:p w14:paraId="6C4B2CC9"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l'exécution d'un contrat entre la personne concernée et le responsable du traitement ou à la mise en œuvre de mesures précontractuelles prises à la demande de la personne concernée</w:t>
            </w:r>
          </w:p>
          <w:p w14:paraId="1B02032C"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conclusion ou à l'exécution d'un contrat conclu dans l'intérêt de la personne concernée entre le responsable du traitement et une autre personne physique ou morale</w:t>
            </w:r>
          </w:p>
          <w:p w14:paraId="3740750B"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pour des motifs importants d'intérêt public</w:t>
            </w:r>
          </w:p>
          <w:p w14:paraId="3ED6FA77"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constatation, à l'exercice ou à la défense de droits en justice</w:t>
            </w:r>
          </w:p>
          <w:p w14:paraId="58538E68" w14:textId="77777777" w:rsidR="004225D0" w:rsidRPr="00FF536E" w:rsidRDefault="004225D0" w:rsidP="00960C2A">
            <w:pPr>
              <w:pStyle w:val="Paragraphedeliste"/>
              <w:numPr>
                <w:ilvl w:val="0"/>
                <w:numId w:val="9"/>
              </w:numPr>
              <w:spacing w:before="0"/>
              <w:jc w:val="both"/>
              <w:rPr>
                <w:sz w:val="18"/>
                <w:szCs w:val="18"/>
              </w:rPr>
            </w:pPr>
            <w:r w:rsidRPr="00FF536E">
              <w:rPr>
                <w:sz w:val="18"/>
                <w:szCs w:val="18"/>
              </w:rPr>
              <w:t>le transfert est nécessaire à la sauvegarde des intérêts vitaux de la personne concernée ou d'autres personnes, lorsque la personne concernée se trouve dans l'incapacité physique ou juridique de donner son consentement</w:t>
            </w:r>
          </w:p>
          <w:p w14:paraId="188B0A32" w14:textId="77777777" w:rsidR="004225D0" w:rsidRPr="00FF536E" w:rsidRDefault="004225D0" w:rsidP="00FF536E">
            <w:pPr>
              <w:pStyle w:val="Paragraphedeliste"/>
              <w:numPr>
                <w:ilvl w:val="0"/>
                <w:numId w:val="9"/>
              </w:numPr>
              <w:spacing w:before="0"/>
              <w:jc w:val="both"/>
              <w:rPr>
                <w:rFonts w:cs="Arial"/>
                <w:sz w:val="18"/>
                <w:szCs w:val="18"/>
              </w:rPr>
            </w:pPr>
            <w:r w:rsidRPr="00FF536E">
              <w:rPr>
                <w:sz w:val="18"/>
                <w:szCs w:val="18"/>
              </w:rPr>
              <w:t xml:space="preserve">le transfert a lieu au départ d'un registre qui est destiné à fournir des informations au public et reste ouvert à la consultation du public en général ou de toute personne justifiant d'un intérêt légitime, selon les conditions prévues dans le droit de l'Union ou le droit de l'État membre. </w:t>
            </w:r>
          </w:p>
        </w:tc>
        <w:sdt>
          <w:sdtPr>
            <w:rPr>
              <w:rFonts w:ascii="Calibri" w:eastAsia="Calibri" w:hAnsi="Calibri" w:cs="Arial"/>
              <w:sz w:val="18"/>
              <w:szCs w:val="18"/>
            </w:rPr>
            <w:id w:val="-1853018014"/>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912CE8C"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72532716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8A950B"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398093668"/>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C84AC13" w14:textId="258109C4" w:rsidR="004225D0" w:rsidRPr="001608E6"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06C8E40E" w14:textId="77777777" w:rsidTr="004225D0">
        <w:trPr>
          <w:trHeight w:val="995"/>
          <w:jc w:val="center"/>
        </w:trPr>
        <w:tc>
          <w:tcPr>
            <w:tcW w:w="438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A0DE80" w14:textId="77777777" w:rsidR="004225D0" w:rsidRDefault="004225D0" w:rsidP="00E573A0">
            <w:pPr>
              <w:spacing w:before="0"/>
              <w:ind w:left="0" w:firstLine="0"/>
              <w:jc w:val="both"/>
              <w:rPr>
                <w:sz w:val="18"/>
                <w:szCs w:val="18"/>
              </w:rPr>
            </w:pPr>
            <w:r w:rsidRPr="00E573A0">
              <w:rPr>
                <w:sz w:val="18"/>
                <w:szCs w:val="18"/>
              </w:rPr>
              <w:t xml:space="preserve">Le responsable de traitement </w:t>
            </w:r>
            <w:r>
              <w:rPr>
                <w:sz w:val="18"/>
                <w:szCs w:val="18"/>
              </w:rPr>
              <w:t>a</w:t>
            </w:r>
            <w:r w:rsidRPr="00E573A0">
              <w:rPr>
                <w:sz w:val="18"/>
                <w:szCs w:val="18"/>
              </w:rPr>
              <w:t xml:space="preserve"> préalablement informé les personnes concernées</w:t>
            </w:r>
            <w:r>
              <w:rPr>
                <w:sz w:val="18"/>
                <w:szCs w:val="18"/>
              </w:rPr>
              <w:t> :</w:t>
            </w:r>
          </w:p>
          <w:p w14:paraId="79848E31" w14:textId="77777777" w:rsidR="004225D0" w:rsidRPr="00E573A0" w:rsidRDefault="004225D0" w:rsidP="00E573A0">
            <w:pPr>
              <w:pStyle w:val="Paragraphedeliste"/>
              <w:numPr>
                <w:ilvl w:val="0"/>
                <w:numId w:val="9"/>
              </w:numPr>
              <w:spacing w:before="0"/>
              <w:jc w:val="both"/>
              <w:rPr>
                <w:rFonts w:cs="Arial"/>
                <w:sz w:val="18"/>
                <w:szCs w:val="18"/>
              </w:rPr>
            </w:pPr>
            <w:r w:rsidRPr="00E573A0">
              <w:rPr>
                <w:sz w:val="18"/>
                <w:szCs w:val="18"/>
              </w:rPr>
              <w:t xml:space="preserve">du transfert de leurs données vers </w:t>
            </w:r>
            <w:r>
              <w:rPr>
                <w:sz w:val="18"/>
                <w:szCs w:val="18"/>
              </w:rPr>
              <w:t>un/</w:t>
            </w:r>
            <w:r w:rsidRPr="00E573A0">
              <w:rPr>
                <w:sz w:val="18"/>
                <w:szCs w:val="18"/>
              </w:rPr>
              <w:t>des p</w:t>
            </w:r>
            <w:r>
              <w:rPr>
                <w:sz w:val="18"/>
                <w:szCs w:val="18"/>
              </w:rPr>
              <w:t>ays tiers à l'Union européenne</w:t>
            </w:r>
          </w:p>
          <w:p w14:paraId="6D4FE8C1" w14:textId="77777777" w:rsidR="004225D0" w:rsidRPr="000D54EE" w:rsidRDefault="004225D0" w:rsidP="00E573A0">
            <w:pPr>
              <w:pStyle w:val="Paragraphedeliste"/>
              <w:numPr>
                <w:ilvl w:val="0"/>
                <w:numId w:val="9"/>
              </w:numPr>
              <w:spacing w:before="0"/>
              <w:jc w:val="both"/>
              <w:rPr>
                <w:rFonts w:cs="Arial"/>
                <w:sz w:val="18"/>
                <w:szCs w:val="18"/>
              </w:rPr>
            </w:pPr>
            <w:r w:rsidRPr="00E573A0">
              <w:rPr>
                <w:sz w:val="18"/>
                <w:szCs w:val="18"/>
              </w:rPr>
              <w:t xml:space="preserve">de l'existence ou de l'absence d'une </w:t>
            </w:r>
            <w:r w:rsidRPr="000D54EE">
              <w:rPr>
                <w:sz w:val="18"/>
                <w:szCs w:val="18"/>
              </w:rPr>
              <w:t xml:space="preserve">décision d'adéquation ou de garantie appropriée </w:t>
            </w:r>
          </w:p>
          <w:p w14:paraId="2DA1372A" w14:textId="77777777" w:rsidR="004225D0" w:rsidRPr="00E573A0" w:rsidRDefault="004225D0" w:rsidP="00D95C3E">
            <w:pPr>
              <w:pStyle w:val="Paragraphedeliste"/>
              <w:numPr>
                <w:ilvl w:val="0"/>
                <w:numId w:val="9"/>
              </w:numPr>
              <w:spacing w:before="0"/>
              <w:jc w:val="both"/>
              <w:rPr>
                <w:rFonts w:cs="Arial"/>
                <w:sz w:val="18"/>
                <w:szCs w:val="18"/>
              </w:rPr>
            </w:pPr>
            <w:r w:rsidRPr="000D54EE">
              <w:rPr>
                <w:sz w:val="18"/>
                <w:szCs w:val="18"/>
              </w:rPr>
              <w:t>des moyens d'obtenir une copie des mesures prises ou l'endroit où elles sont mises à disposition</w:t>
            </w:r>
          </w:p>
        </w:tc>
        <w:sdt>
          <w:sdtPr>
            <w:rPr>
              <w:rFonts w:ascii="Calibri" w:eastAsia="Calibri" w:hAnsi="Calibri" w:cs="Arial"/>
              <w:sz w:val="18"/>
              <w:szCs w:val="18"/>
            </w:rPr>
            <w:id w:val="930775614"/>
            <w14:checkbox>
              <w14:checked w14:val="0"/>
              <w14:checkedState w14:val="2612" w14:font="MS Gothic"/>
              <w14:uncheckedState w14:val="2610" w14:font="MS Gothic"/>
            </w14:checkbox>
          </w:sdtPr>
          <w:sdtEndPr/>
          <w:sdtContent>
            <w:tc>
              <w:tcPr>
                <w:tcW w:w="192"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CCE1443"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12271287"/>
            <w14:checkbox>
              <w14:checked w14:val="0"/>
              <w14:checkedState w14:val="2612" w14:font="MS Gothic"/>
              <w14:uncheckedState w14:val="2610" w14:font="MS Gothic"/>
            </w14:checkbox>
          </w:sdtPr>
          <w:sdtEndPr/>
          <w:sdtContent>
            <w:tc>
              <w:tcPr>
                <w:tcW w:w="21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EC0530"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95830552"/>
            <w14:checkbox>
              <w14:checked w14:val="0"/>
              <w14:checkedState w14:val="2612" w14:font="MS Gothic"/>
              <w14:uncheckedState w14:val="2610" w14:font="MS Gothic"/>
            </w14:checkbox>
          </w:sdtPr>
          <w:sdtEndPr/>
          <w:sdtContent>
            <w:tc>
              <w:tcPr>
                <w:tcW w:w="209"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18FDAC8" w14:textId="263E524E" w:rsidR="004225D0" w:rsidRPr="001608E6"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63E1A5CE" w14:textId="77777777" w:rsidR="00822A1B" w:rsidRDefault="00822A1B" w:rsidP="00A31DF7">
      <w:pPr>
        <w:spacing w:before="0"/>
        <w:ind w:left="0" w:firstLine="0"/>
        <w:jc w:val="both"/>
      </w:pPr>
    </w:p>
    <w:p w14:paraId="62A2C86E" w14:textId="77777777" w:rsidR="00822A1B" w:rsidRDefault="00822A1B">
      <w:r>
        <w:br w:type="page"/>
      </w:r>
    </w:p>
    <w:p w14:paraId="19F01E65" w14:textId="77777777" w:rsidR="00FE0D43" w:rsidRDefault="00FE0D43" w:rsidP="00A31DF7">
      <w:pPr>
        <w:spacing w:before="0"/>
        <w:ind w:left="0" w:firstLine="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12419"/>
        <w:gridCol w:w="567"/>
        <w:gridCol w:w="598"/>
        <w:gridCol w:w="590"/>
      </w:tblGrid>
      <w:tr w:rsidR="004225D0" w:rsidRPr="001608E6" w14:paraId="33062818" w14:textId="77777777" w:rsidTr="004225D0">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BCADAE4" w14:textId="77777777" w:rsidR="004225D0" w:rsidRPr="00BC0AAD" w:rsidRDefault="004225D0" w:rsidP="00BC0AAD">
            <w:pPr>
              <w:pStyle w:val="Paragraphedeliste"/>
              <w:numPr>
                <w:ilvl w:val="0"/>
                <w:numId w:val="33"/>
              </w:numPr>
              <w:spacing w:before="0"/>
              <w:rPr>
                <w:rFonts w:cs="Arial"/>
                <w:b/>
                <w:sz w:val="18"/>
                <w:szCs w:val="18"/>
              </w:rPr>
            </w:pPr>
            <w:r w:rsidRPr="00BC0AAD">
              <w:rPr>
                <w:b/>
              </w:rPr>
              <w:t>Sous-traitants</w:t>
            </w:r>
          </w:p>
        </w:tc>
        <w:tc>
          <w:tcPr>
            <w:tcW w:w="200"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203C1A46"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Vrai</w:t>
            </w:r>
          </w:p>
        </w:tc>
        <w:tc>
          <w:tcPr>
            <w:tcW w:w="211"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3CC8A0CF" w14:textId="77777777" w:rsidR="004225D0" w:rsidRPr="00F65A06" w:rsidRDefault="004225D0" w:rsidP="001A23DA">
            <w:pPr>
              <w:spacing w:before="0"/>
              <w:ind w:left="0" w:firstLine="0"/>
              <w:jc w:val="center"/>
              <w:rPr>
                <w:rFonts w:ascii="Calibri" w:eastAsia="Calibri" w:hAnsi="Calibri" w:cs="Arial"/>
                <w:b/>
                <w:sz w:val="20"/>
              </w:rPr>
            </w:pPr>
            <w:r>
              <w:rPr>
                <w:rFonts w:ascii="Calibri" w:eastAsia="Calibri" w:hAnsi="Calibri" w:cs="Arial"/>
                <w:b/>
                <w:sz w:val="20"/>
              </w:rPr>
              <w:t>Faux</w:t>
            </w:r>
          </w:p>
        </w:tc>
        <w:tc>
          <w:tcPr>
            <w:tcW w:w="208" w:type="pct"/>
            <w:tcBorders>
              <w:top w:val="single" w:sz="4" w:space="0" w:color="7F7F7F"/>
              <w:left w:val="single" w:sz="4" w:space="0" w:color="7F7F7F"/>
              <w:bottom w:val="single" w:sz="4" w:space="0" w:color="7F7F7F"/>
              <w:right w:val="single" w:sz="4" w:space="0" w:color="7F7F7F"/>
            </w:tcBorders>
            <w:shd w:val="clear" w:color="auto" w:fill="F2F2F2" w:themeFill="background1" w:themeFillShade="F2"/>
            <w:vAlign w:val="center"/>
          </w:tcPr>
          <w:p w14:paraId="77CDF392" w14:textId="77777777" w:rsidR="004225D0" w:rsidRDefault="004225D0" w:rsidP="004225D0">
            <w:pPr>
              <w:spacing w:before="0"/>
              <w:ind w:left="0" w:firstLine="0"/>
              <w:rPr>
                <w:rFonts w:ascii="Calibri" w:eastAsia="Calibri" w:hAnsi="Calibri" w:cs="Arial"/>
                <w:b/>
                <w:sz w:val="20"/>
              </w:rPr>
            </w:pPr>
            <w:r>
              <w:rPr>
                <w:rFonts w:ascii="Calibri" w:eastAsia="Calibri" w:hAnsi="Calibri" w:cs="Arial"/>
                <w:b/>
                <w:sz w:val="20"/>
              </w:rPr>
              <w:t>N/A</w:t>
            </w:r>
          </w:p>
        </w:tc>
      </w:tr>
      <w:tr w:rsidR="004225D0" w:rsidRPr="001608E6" w14:paraId="2D950FF6" w14:textId="77777777" w:rsidTr="004225D0">
        <w:trPr>
          <w:trHeight w:val="35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0E3CE488" w14:textId="77777777" w:rsidR="004225D0" w:rsidRPr="00D60B21" w:rsidRDefault="004225D0" w:rsidP="001A23DA">
            <w:pPr>
              <w:spacing w:before="0"/>
              <w:ind w:left="0" w:firstLine="0"/>
              <w:jc w:val="both"/>
              <w:rPr>
                <w:rFonts w:cs="Arial"/>
                <w:sz w:val="18"/>
                <w:szCs w:val="18"/>
              </w:rPr>
            </w:pPr>
            <w:r w:rsidRPr="00D60B21">
              <w:rPr>
                <w:sz w:val="18"/>
                <w:szCs w:val="18"/>
              </w:rPr>
              <w:t>Le responsable de traitement a établi avec le sous-traitant un contrat ou un autre acte juridique précisant les obligations de chaque partie</w:t>
            </w:r>
          </w:p>
        </w:tc>
        <w:sdt>
          <w:sdtPr>
            <w:rPr>
              <w:rFonts w:ascii="Calibri" w:eastAsia="Calibri" w:hAnsi="Calibri" w:cs="Arial"/>
              <w:sz w:val="18"/>
              <w:szCs w:val="18"/>
            </w:rPr>
            <w:id w:val="1083335657"/>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5117F7A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75724421"/>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F843E4C"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705756422"/>
            <w14:checkbox>
              <w14:checked w14:val="0"/>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F56BCC8" w14:textId="4D45C74A" w:rsidR="004225D0" w:rsidRPr="001608E6"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43C99928" w14:textId="77777777" w:rsidTr="004225D0">
        <w:trPr>
          <w:trHeight w:val="2393"/>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9218E6" w14:textId="77777777" w:rsidR="004225D0" w:rsidRPr="00D60B21" w:rsidRDefault="004225D0" w:rsidP="00D60B21">
            <w:pPr>
              <w:spacing w:before="0"/>
              <w:ind w:left="0" w:firstLine="0"/>
              <w:jc w:val="both"/>
              <w:rPr>
                <w:sz w:val="18"/>
                <w:szCs w:val="18"/>
              </w:rPr>
            </w:pPr>
            <w:r>
              <w:rPr>
                <w:sz w:val="18"/>
                <w:szCs w:val="18"/>
              </w:rPr>
              <w:t>L</w:t>
            </w:r>
            <w:r w:rsidRPr="00D60B21">
              <w:rPr>
                <w:sz w:val="18"/>
                <w:szCs w:val="18"/>
              </w:rPr>
              <w:t>e contrat (ou autre acte juridique) prévoit que le sous-traitant :</w:t>
            </w:r>
          </w:p>
          <w:p w14:paraId="61D202CC"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ne traite les données que sur instruction documentée du responsable de traitement</w:t>
            </w:r>
          </w:p>
          <w:p w14:paraId="50C244BE"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prend toutes les mesures de sécurité requises</w:t>
            </w:r>
          </w:p>
          <w:p w14:paraId="47D417CC"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ne sous-traite pas sans autorisation écrite du responsable de traitement</w:t>
            </w:r>
          </w:p>
          <w:p w14:paraId="2EA1C0BB"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aide le responsable de traitement à garantir le respect de ses diverses obligations (droits des personnes, sécurité du traitement, notification de violation, analyses d'impact, etc.)</w:t>
            </w:r>
          </w:p>
          <w:p w14:paraId="0E6B94B0"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met à disposition du responsable de traitement toutes les informations nécessaires pour démontrer le respect de ses obligations et pour permettre la réalisation d'audits</w:t>
            </w:r>
          </w:p>
          <w:p w14:paraId="5033D3BE" w14:textId="77777777" w:rsidR="004225D0" w:rsidRPr="000D54EE" w:rsidRDefault="004225D0" w:rsidP="000D54EE">
            <w:pPr>
              <w:pStyle w:val="Paragraphedeliste"/>
              <w:numPr>
                <w:ilvl w:val="0"/>
                <w:numId w:val="20"/>
              </w:numPr>
              <w:spacing w:before="0"/>
              <w:jc w:val="both"/>
              <w:rPr>
                <w:sz w:val="18"/>
                <w:szCs w:val="18"/>
              </w:rPr>
            </w:pPr>
            <w:r w:rsidRPr="000D54EE">
              <w:rPr>
                <w:sz w:val="18"/>
                <w:szCs w:val="18"/>
              </w:rPr>
              <w:t>informe immédiatement le responsable de traitement en cas d'instruction qui, selon lui, constitue une violation du règlement général sur la protection des données ou de la loi informatique et libertés</w:t>
            </w:r>
            <w:r>
              <w:rPr>
                <w:sz w:val="18"/>
                <w:szCs w:val="18"/>
              </w:rPr>
              <w:t>.</w:t>
            </w:r>
          </w:p>
        </w:tc>
        <w:sdt>
          <w:sdtPr>
            <w:rPr>
              <w:rFonts w:ascii="Calibri" w:eastAsia="Calibri" w:hAnsi="Calibri" w:cs="Arial"/>
              <w:sz w:val="18"/>
              <w:szCs w:val="18"/>
            </w:rPr>
            <w:id w:val="-641038867"/>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F4EF584"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903405022"/>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32DAC75" w14:textId="77777777" w:rsidR="004225D0" w:rsidRPr="001608E6" w:rsidRDefault="004225D0" w:rsidP="001A23DA">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026757204"/>
            <w14:checkbox>
              <w14:checked w14:val="0"/>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4A3DE6BC" w14:textId="29265A45" w:rsidR="004225D0" w:rsidRPr="001608E6"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2D543003" w14:textId="77777777" w:rsidTr="004225D0">
        <w:trPr>
          <w:trHeight w:val="500"/>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8056BB9" w14:textId="77777777" w:rsidR="004225D0" w:rsidRPr="000D54EE" w:rsidRDefault="004225D0" w:rsidP="000D54EE">
            <w:pPr>
              <w:spacing w:before="0"/>
              <w:ind w:left="0" w:firstLine="0"/>
              <w:jc w:val="both"/>
              <w:rPr>
                <w:sz w:val="18"/>
                <w:szCs w:val="18"/>
              </w:rPr>
            </w:pPr>
            <w:r>
              <w:rPr>
                <w:sz w:val="18"/>
                <w:szCs w:val="18"/>
              </w:rPr>
              <w:t xml:space="preserve">Le sous-traitant </w:t>
            </w:r>
            <w:r w:rsidRPr="000D54EE">
              <w:rPr>
                <w:sz w:val="18"/>
                <w:szCs w:val="18"/>
              </w:rPr>
              <w:t>tient un registre des catégories de traitements effectués pour le compte du responsable de traitement</w:t>
            </w:r>
          </w:p>
        </w:tc>
        <w:sdt>
          <w:sdtPr>
            <w:rPr>
              <w:rFonts w:ascii="Calibri" w:eastAsia="Calibri" w:hAnsi="Calibri" w:cs="Arial"/>
              <w:sz w:val="18"/>
              <w:szCs w:val="18"/>
            </w:rPr>
            <w:id w:val="-461804311"/>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73026A07"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964648860"/>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EAA75DF"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404654973"/>
            <w14:checkbox>
              <w14:checked w14:val="0"/>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C78B212" w14:textId="2553FD9B" w:rsidR="004225D0"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r w:rsidR="004225D0" w:rsidRPr="001608E6" w14:paraId="5F38781A" w14:textId="77777777" w:rsidTr="004225D0">
        <w:trPr>
          <w:trHeight w:val="793"/>
          <w:jc w:val="center"/>
        </w:trPr>
        <w:tc>
          <w:tcPr>
            <w:tcW w:w="438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11C2A3E8" w14:textId="77777777" w:rsidR="004225D0" w:rsidRPr="00052E97" w:rsidRDefault="004225D0" w:rsidP="00B60E03">
            <w:pPr>
              <w:spacing w:before="0"/>
              <w:ind w:left="0" w:firstLine="0"/>
              <w:jc w:val="both"/>
              <w:rPr>
                <w:sz w:val="18"/>
                <w:szCs w:val="18"/>
              </w:rPr>
            </w:pPr>
            <w:r>
              <w:rPr>
                <w:sz w:val="18"/>
                <w:szCs w:val="18"/>
              </w:rPr>
              <w:t>S’il s’agit d’</w:t>
            </w:r>
            <w:r w:rsidRPr="00052E97">
              <w:rPr>
                <w:sz w:val="18"/>
                <w:szCs w:val="18"/>
              </w:rPr>
              <w:t>un nouveau sous-traitant (n'ayant pas la qualité de centre participant), un audit est effectué</w:t>
            </w:r>
            <w:r>
              <w:rPr>
                <w:sz w:val="18"/>
                <w:szCs w:val="18"/>
              </w:rPr>
              <w:t>, qui vérifie</w:t>
            </w:r>
            <w:r w:rsidRPr="00052E97">
              <w:rPr>
                <w:sz w:val="18"/>
                <w:szCs w:val="18"/>
              </w:rPr>
              <w:t xml:space="preserve"> : </w:t>
            </w:r>
          </w:p>
          <w:p w14:paraId="7316B353" w14:textId="77777777" w:rsidR="004225D0" w:rsidRPr="000D54EE" w:rsidRDefault="004225D0" w:rsidP="000D54EE">
            <w:pPr>
              <w:pStyle w:val="Paragraphedeliste"/>
              <w:numPr>
                <w:ilvl w:val="0"/>
                <w:numId w:val="21"/>
              </w:numPr>
              <w:spacing w:before="0"/>
              <w:jc w:val="both"/>
              <w:rPr>
                <w:sz w:val="18"/>
                <w:szCs w:val="18"/>
              </w:rPr>
            </w:pPr>
            <w:r w:rsidRPr="000D54EE">
              <w:rPr>
                <w:sz w:val="18"/>
                <w:szCs w:val="18"/>
              </w:rPr>
              <w:t>l’existence de plans qualité et sécurité</w:t>
            </w:r>
            <w:r>
              <w:rPr>
                <w:sz w:val="18"/>
                <w:szCs w:val="18"/>
              </w:rPr>
              <w:t> ;</w:t>
            </w:r>
          </w:p>
          <w:p w14:paraId="48EA7242" w14:textId="77777777" w:rsidR="004225D0" w:rsidRPr="000D54EE" w:rsidRDefault="004225D0" w:rsidP="000D54EE">
            <w:pPr>
              <w:pStyle w:val="Paragraphedeliste"/>
              <w:numPr>
                <w:ilvl w:val="0"/>
                <w:numId w:val="21"/>
              </w:numPr>
              <w:spacing w:before="0"/>
              <w:jc w:val="both"/>
              <w:rPr>
                <w:sz w:val="18"/>
                <w:szCs w:val="18"/>
              </w:rPr>
            </w:pPr>
            <w:r w:rsidRPr="000D54EE">
              <w:rPr>
                <w:sz w:val="18"/>
                <w:szCs w:val="18"/>
              </w:rPr>
              <w:t>la validation des systèmes informatiques : système de sauvegarde, récupération des données, et mesures destinées à garantir leur confidentialité et leur intégrité.</w:t>
            </w:r>
          </w:p>
        </w:tc>
        <w:sdt>
          <w:sdtPr>
            <w:rPr>
              <w:rFonts w:ascii="Calibri" w:eastAsia="Calibri" w:hAnsi="Calibri" w:cs="Arial"/>
              <w:sz w:val="18"/>
              <w:szCs w:val="18"/>
            </w:rPr>
            <w:id w:val="1327251368"/>
            <w14:checkbox>
              <w14:checked w14:val="0"/>
              <w14:checkedState w14:val="2612" w14:font="MS Gothic"/>
              <w14:uncheckedState w14:val="2610" w14:font="MS Gothic"/>
            </w14:checkbox>
          </w:sdtPr>
          <w:sdtEndPr/>
          <w:sdtContent>
            <w:tc>
              <w:tcPr>
                <w:tcW w:w="200"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652E3899"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1446661797"/>
            <w14:checkbox>
              <w14:checked w14:val="0"/>
              <w14:checkedState w14:val="2612" w14:font="MS Gothic"/>
              <w14:uncheckedState w14:val="2610" w14:font="MS Gothic"/>
            </w14:checkbox>
          </w:sdtPr>
          <w:sdtEndPr/>
          <w:sdtContent>
            <w:tc>
              <w:tcPr>
                <w:tcW w:w="211"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393E31A1" w14:textId="77777777" w:rsidR="004225D0" w:rsidRPr="001608E6" w:rsidRDefault="004225D0" w:rsidP="00B60E03">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sdt>
          <w:sdtPr>
            <w:rPr>
              <w:rFonts w:ascii="Calibri" w:eastAsia="Calibri" w:hAnsi="Calibri" w:cs="Arial"/>
              <w:sz w:val="18"/>
              <w:szCs w:val="18"/>
            </w:rPr>
            <w:id w:val="-2029169867"/>
            <w14:checkbox>
              <w14:checked w14:val="0"/>
              <w14:checkedState w14:val="2612" w14:font="MS Gothic"/>
              <w14:uncheckedState w14:val="2610" w14:font="MS Gothic"/>
            </w14:checkbox>
          </w:sdtPr>
          <w:sdtEndPr/>
          <w:sdtContent>
            <w:tc>
              <w:tcPr>
                <w:tcW w:w="208" w:type="pct"/>
                <w:tcBorders>
                  <w:top w:val="single" w:sz="4" w:space="0" w:color="7F7F7F"/>
                  <w:left w:val="single" w:sz="4" w:space="0" w:color="7F7F7F"/>
                  <w:bottom w:val="single" w:sz="4" w:space="0" w:color="7F7F7F"/>
                  <w:right w:val="single" w:sz="4" w:space="0" w:color="7F7F7F"/>
                </w:tcBorders>
                <w:shd w:val="clear" w:color="auto" w:fill="FFFFFF" w:themeFill="background1"/>
                <w:vAlign w:val="center"/>
              </w:tcPr>
              <w:p w14:paraId="2202C47B" w14:textId="6559528E" w:rsidR="004225D0" w:rsidRDefault="007F0E35" w:rsidP="004225D0">
                <w:pPr>
                  <w:spacing w:before="0"/>
                  <w:ind w:left="0" w:firstLine="0"/>
                  <w:jc w:val="center"/>
                  <w:rPr>
                    <w:rFonts w:ascii="Calibri" w:eastAsia="Calibri" w:hAnsi="Calibri" w:cs="Arial"/>
                    <w:sz w:val="18"/>
                    <w:szCs w:val="18"/>
                  </w:rPr>
                </w:pPr>
                <w:r>
                  <w:rPr>
                    <w:rFonts w:ascii="MS Gothic" w:eastAsia="MS Gothic" w:hAnsi="MS Gothic" w:cs="Arial" w:hint="eastAsia"/>
                    <w:sz w:val="18"/>
                    <w:szCs w:val="18"/>
                  </w:rPr>
                  <w:t>☐</w:t>
                </w:r>
              </w:p>
            </w:tc>
          </w:sdtContent>
        </w:sdt>
      </w:tr>
    </w:tbl>
    <w:p w14:paraId="146459FC" w14:textId="77777777" w:rsidR="00071930" w:rsidRDefault="00071930" w:rsidP="00A31DF7">
      <w:pPr>
        <w:spacing w:before="0"/>
        <w:ind w:left="0" w:firstLine="0"/>
        <w:jc w:val="both"/>
      </w:pPr>
    </w:p>
    <w:p w14:paraId="68DCD889" w14:textId="77777777" w:rsidR="00B056BA" w:rsidRDefault="00071930" w:rsidP="00406CF4">
      <w:pPr>
        <w:spacing w:before="0"/>
        <w:ind w:left="0" w:firstLine="0"/>
        <w:jc w:val="both"/>
      </w:pPr>
      <w:r>
        <w:t xml:space="preserve">Dans le cas </w:t>
      </w:r>
      <w:r w:rsidR="00A31DF7">
        <w:t>où</w:t>
      </w:r>
      <w:r w:rsidR="00406CF4">
        <w:t xml:space="preserve"> toutes les réponses sont cochées « </w:t>
      </w:r>
      <w:r w:rsidR="00406CF4" w:rsidRPr="00406CF4">
        <w:rPr>
          <w:b/>
        </w:rPr>
        <w:t>VRAI</w:t>
      </w:r>
      <w:r w:rsidR="00406CF4">
        <w:t> », la recherche est donc conforme à la méthodologie de référence MR-004</w:t>
      </w:r>
      <w:r w:rsidR="00B056BA">
        <w:t xml:space="preserve">, vous pouvez alors : </w:t>
      </w:r>
    </w:p>
    <w:p w14:paraId="7B6BDE40" w14:textId="77777777" w:rsidR="00B056BA" w:rsidRDefault="007045DE" w:rsidP="00B056BA">
      <w:pPr>
        <w:pStyle w:val="Paragraphedeliste"/>
        <w:numPr>
          <w:ilvl w:val="0"/>
          <w:numId w:val="24"/>
        </w:numPr>
        <w:spacing w:before="0"/>
        <w:jc w:val="both"/>
      </w:pPr>
      <w:r>
        <w:t>compléter la fiche p.12</w:t>
      </w:r>
      <w:r w:rsidR="00B056BA">
        <w:t xml:space="preserve"> pour inscription de la recherche au registre général des traitements de l’AP-HP </w:t>
      </w:r>
    </w:p>
    <w:p w14:paraId="743A3F53" w14:textId="77777777" w:rsidR="00406CF4" w:rsidRDefault="00324381" w:rsidP="00B056BA">
      <w:pPr>
        <w:pStyle w:val="Paragraphedeliste"/>
        <w:numPr>
          <w:ilvl w:val="0"/>
          <w:numId w:val="24"/>
        </w:numPr>
        <w:spacing w:before="0"/>
        <w:jc w:val="both"/>
      </w:pPr>
      <w:r>
        <w:t>envoyer le document entier complété</w:t>
      </w:r>
      <w:r w:rsidR="00B056BA">
        <w:t xml:space="preserve"> au Référent Protection des Données du GH concerné</w:t>
      </w:r>
      <w:r w:rsidR="00406CF4">
        <w:t>.</w:t>
      </w:r>
    </w:p>
    <w:p w14:paraId="799C3993" w14:textId="77777777" w:rsidR="00B056BA" w:rsidRDefault="00B056BA" w:rsidP="00B056BA">
      <w:pPr>
        <w:pStyle w:val="Paragraphedeliste"/>
        <w:numPr>
          <w:ilvl w:val="0"/>
          <w:numId w:val="24"/>
        </w:numPr>
        <w:spacing w:before="0"/>
        <w:jc w:val="both"/>
      </w:pPr>
      <w:r>
        <w:t xml:space="preserve">Réaliser l’inscription de la recherche sur le portail de l’INDS à l’adresse suivante </w:t>
      </w:r>
      <w:hyperlink r:id="rId11" w:history="1">
        <w:r w:rsidRPr="00821C65">
          <w:rPr>
            <w:rStyle w:val="Lienhypertexte"/>
          </w:rPr>
          <w:t>https://www.indsante.fr/</w:t>
        </w:r>
      </w:hyperlink>
    </w:p>
    <w:p w14:paraId="7959C84A" w14:textId="77777777" w:rsidR="00077A14" w:rsidRDefault="00077A14" w:rsidP="00077A14">
      <w:pPr>
        <w:spacing w:before="0"/>
        <w:ind w:left="0" w:firstLine="0"/>
        <w:jc w:val="both"/>
      </w:pPr>
    </w:p>
    <w:p w14:paraId="0465C3E2" w14:textId="77777777" w:rsidR="00EC0C7D" w:rsidRDefault="00EC0C7D" w:rsidP="00406CF4">
      <w:pPr>
        <w:spacing w:before="0"/>
        <w:ind w:left="0" w:firstLine="0"/>
        <w:jc w:val="both"/>
      </w:pPr>
    </w:p>
    <w:p w14:paraId="4F187876" w14:textId="77777777" w:rsidR="009816E9" w:rsidRDefault="00071930" w:rsidP="00A31DF7">
      <w:pPr>
        <w:spacing w:before="0"/>
        <w:ind w:left="0" w:firstLine="0"/>
        <w:jc w:val="both"/>
      </w:pPr>
      <w:r>
        <w:t>Dans le cas où des cases « </w:t>
      </w:r>
      <w:r w:rsidR="00EC0C7D" w:rsidRPr="00EC0C7D">
        <w:rPr>
          <w:b/>
        </w:rPr>
        <w:t>FAUX</w:t>
      </w:r>
      <w:r w:rsidR="00EC0C7D">
        <w:t> » seraie</w:t>
      </w:r>
      <w:r>
        <w:t xml:space="preserve">nt </w:t>
      </w:r>
      <w:r w:rsidR="00EC0C7D">
        <w:t xml:space="preserve">cochées, </w:t>
      </w:r>
      <w:r w:rsidR="000D54EE">
        <w:t>la recherche doit faire l’objet d’un encadrement de conformité spécifique (demande d’autorisation)</w:t>
      </w:r>
      <w:r w:rsidR="00EC0C7D">
        <w:t>.</w:t>
      </w:r>
    </w:p>
    <w:p w14:paraId="78D22C04" w14:textId="77777777" w:rsidR="009816E9" w:rsidRDefault="009816E9">
      <w:r>
        <w:br w:type="page"/>
      </w:r>
    </w:p>
    <w:p w14:paraId="31EF9DE6" w14:textId="77777777" w:rsidR="007045DE" w:rsidRPr="00B133BF" w:rsidRDefault="007045DE" w:rsidP="00EC6DF9">
      <w:pPr>
        <w:spacing w:before="0"/>
        <w:rPr>
          <w:sz w:val="10"/>
          <w:szCs w:val="10"/>
        </w:rPr>
      </w:pPr>
    </w:p>
    <w:tbl>
      <w:tblPr>
        <w:tblW w:w="14153" w:type="dxa"/>
        <w:jc w:val="center"/>
        <w:tblBorders>
          <w:top w:val="single" w:sz="4" w:space="0" w:color="0063AF"/>
          <w:left w:val="single" w:sz="4" w:space="0" w:color="0063AF"/>
          <w:bottom w:val="single" w:sz="4" w:space="0" w:color="0063AF"/>
          <w:right w:val="single" w:sz="4" w:space="0" w:color="0063AF"/>
          <w:insideH w:val="single" w:sz="4" w:space="0" w:color="0063AF"/>
          <w:insideV w:val="single" w:sz="4" w:space="0" w:color="0063AF"/>
        </w:tblBorders>
        <w:tblLook w:val="04A0" w:firstRow="1" w:lastRow="0" w:firstColumn="1" w:lastColumn="0" w:noHBand="0" w:noVBand="1"/>
      </w:tblPr>
      <w:tblGrid>
        <w:gridCol w:w="1493"/>
        <w:gridCol w:w="3260"/>
        <w:gridCol w:w="982"/>
        <w:gridCol w:w="8418"/>
      </w:tblGrid>
      <w:tr w:rsidR="00B133BF" w:rsidRPr="009816E9" w14:paraId="0F4F4814"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5089518D" w14:textId="77777777" w:rsidR="00B133BF" w:rsidRPr="009816E9" w:rsidRDefault="00B133BF" w:rsidP="00EC6DF9">
            <w:pPr>
              <w:spacing w:before="0"/>
              <w:ind w:left="0" w:firstLine="0"/>
              <w:rPr>
                <w:rFonts w:cs="Open Sans"/>
                <w:b/>
                <w:sz w:val="18"/>
                <w:szCs w:val="18"/>
              </w:rPr>
            </w:pPr>
            <w:r>
              <w:rPr>
                <w:rFonts w:cs="Open Sans"/>
                <w:b/>
                <w:sz w:val="18"/>
                <w:szCs w:val="18"/>
              </w:rPr>
              <w:t>Nom du projet</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3F0A75A0" w14:textId="77777777" w:rsidR="00B133BF" w:rsidRPr="007045DE" w:rsidRDefault="00B133BF" w:rsidP="00EC6DF9">
            <w:pPr>
              <w:spacing w:before="0"/>
              <w:ind w:hanging="638"/>
              <w:rPr>
                <w:rFonts w:cs="Open Sans"/>
                <w:sz w:val="18"/>
                <w:szCs w:val="18"/>
              </w:rPr>
            </w:pPr>
          </w:p>
        </w:tc>
      </w:tr>
      <w:tr w:rsidR="00B133BF" w:rsidRPr="009816E9" w14:paraId="0169F9A1"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6F8CEFA5" w14:textId="77777777" w:rsidR="00B133BF" w:rsidRPr="009816E9" w:rsidRDefault="00B133BF" w:rsidP="00A41DD4">
            <w:pPr>
              <w:spacing w:before="0"/>
              <w:ind w:left="0" w:firstLine="0"/>
              <w:rPr>
                <w:rFonts w:cs="Open Sans"/>
                <w:b/>
                <w:sz w:val="18"/>
                <w:szCs w:val="18"/>
              </w:rPr>
            </w:pPr>
            <w:r w:rsidRPr="009816E9">
              <w:rPr>
                <w:rFonts w:cs="Open Sans"/>
                <w:b/>
                <w:sz w:val="18"/>
                <w:szCs w:val="18"/>
              </w:rPr>
              <w:t>Finalité</w:t>
            </w:r>
            <w:r>
              <w:rPr>
                <w:rFonts w:cs="Open Sans"/>
                <w:b/>
                <w:sz w:val="18"/>
                <w:szCs w:val="18"/>
              </w:rPr>
              <w:t xml:space="preserve"> (telle qu’indiquée dans le protocole)</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0CD2789E" w14:textId="77777777" w:rsidR="00B133BF" w:rsidRPr="007045DE" w:rsidRDefault="00B133BF" w:rsidP="00E1754C">
            <w:pPr>
              <w:spacing w:before="0"/>
              <w:ind w:hanging="638"/>
              <w:rPr>
                <w:rFonts w:cs="Open Sans"/>
                <w:sz w:val="18"/>
                <w:szCs w:val="18"/>
              </w:rPr>
            </w:pPr>
          </w:p>
        </w:tc>
      </w:tr>
      <w:tr w:rsidR="00B133BF" w:rsidRPr="009816E9" w14:paraId="69494577"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599A39C1" w14:textId="77777777" w:rsidR="00B133BF" w:rsidRPr="009816E9" w:rsidRDefault="00B133BF" w:rsidP="00EC6DF9">
            <w:pPr>
              <w:spacing w:before="0"/>
              <w:ind w:left="0" w:firstLine="0"/>
              <w:rPr>
                <w:rFonts w:cs="Open Sans"/>
                <w:b/>
                <w:sz w:val="18"/>
                <w:szCs w:val="18"/>
              </w:rPr>
            </w:pPr>
            <w:r w:rsidRPr="009816E9">
              <w:rPr>
                <w:rFonts w:cs="Open Sans"/>
                <w:b/>
                <w:sz w:val="18"/>
                <w:szCs w:val="18"/>
              </w:rPr>
              <w:t>Conditions de licéité du traitement</w:t>
            </w:r>
            <w:r>
              <w:rPr>
                <w:rFonts w:cs="Open Sans"/>
                <w:b/>
                <w:sz w:val="18"/>
                <w:szCs w:val="18"/>
              </w:rPr>
              <w:t xml:space="preserve"> (sélectionner)</w:t>
            </w:r>
          </w:p>
        </w:tc>
        <w:sdt>
          <w:sdtPr>
            <w:rPr>
              <w:rFonts w:cs="Open Sans"/>
              <w:sz w:val="18"/>
              <w:szCs w:val="18"/>
            </w:rPr>
            <w:alias w:val="licéité"/>
            <w:tag w:val="licéité"/>
            <w:id w:val="-1234615282"/>
            <w:showingPlcHdr/>
            <w:comboBox>
              <w:listItem w:value="Choisissez un élément."/>
              <w:listItem w:displayText="la personne concernée a consenti au traitement de ses données à caractère personnel " w:value="la personne concernée a consenti au traitement de ses données à caractère personnel "/>
              <w:listItem w:displayText="le traitement est nécessaire à l'exécution d'un contrat" w:value="le traitement est nécessaire à l'exécution d'un contrat"/>
              <w:listItem w:displayText="le traitement est nécessaire d'une obligation légale à laquelle le responsable de traitement est soumis" w:value="le traitement est nécessaire d'une obligation légale à laquelle le responsable de traitement est soumis"/>
              <w:listItem w:displayText="le traitement est nécessaire à la sauvegarde des intérêts vitaux de la personne concernée" w:value="le traitement est nécessaire à la sauvegarde des intérêts vitaux de la personne concernée"/>
              <w:listItem w:displayText="le traitement est nécessaire à l'exécution d'une mission d'intérêt public ou relevant de l'exercice de l'autorité publique" w:value="le traitement est nécessaire à l'exécution d'une mission d'intérêt public ou relevant de l'exercice de l'autorité publique"/>
              <w:listItem w:displayText="le traitement est nécessaire aux fins des intérêts légitimes poursuivis par le responsable du traitement" w:value="le traitement est nécessaire aux fins des intérêts légitimes poursuivis par le responsable du traitement"/>
            </w:comboBox>
          </w:sdtPr>
          <w:sdtEndPr/>
          <w:sdtContent>
            <w:tc>
              <w:tcPr>
                <w:tcW w:w="8418" w:type="dxa"/>
                <w:tcBorders>
                  <w:top w:val="single" w:sz="4" w:space="0" w:color="0063AF"/>
                  <w:left w:val="single" w:sz="4" w:space="0" w:color="0063AF"/>
                  <w:bottom w:val="single" w:sz="4" w:space="0" w:color="0063AF"/>
                  <w:right w:val="single" w:sz="4" w:space="0" w:color="0063AF"/>
                </w:tcBorders>
                <w:vAlign w:val="center"/>
              </w:tcPr>
              <w:p w14:paraId="0CA677A9" w14:textId="5D5FF095" w:rsidR="00B133BF" w:rsidRDefault="007F0E35" w:rsidP="00E1754C">
                <w:pPr>
                  <w:spacing w:before="0"/>
                  <w:ind w:left="34" w:firstLine="0"/>
                  <w:rPr>
                    <w:rFonts w:cs="Open Sans"/>
                    <w:sz w:val="18"/>
                    <w:szCs w:val="18"/>
                  </w:rPr>
                </w:pPr>
                <w:r>
                  <w:rPr>
                    <w:rFonts w:cs="Open Sans"/>
                    <w:sz w:val="18"/>
                    <w:szCs w:val="18"/>
                  </w:rPr>
                  <w:t xml:space="preserve">     </w:t>
                </w:r>
              </w:p>
            </w:tc>
          </w:sdtContent>
        </w:sdt>
      </w:tr>
      <w:tr w:rsidR="00B133BF" w:rsidRPr="009816E9" w14:paraId="7D2DC6AF"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3AFAD37A" w14:textId="77777777" w:rsidR="00B133BF" w:rsidRPr="009816E9" w:rsidRDefault="00B133BF" w:rsidP="00EC6DF9">
            <w:pPr>
              <w:spacing w:before="0"/>
              <w:ind w:left="0" w:firstLine="0"/>
              <w:rPr>
                <w:rFonts w:cs="Open Sans"/>
                <w:b/>
                <w:sz w:val="18"/>
                <w:szCs w:val="18"/>
              </w:rPr>
            </w:pPr>
            <w:r>
              <w:rPr>
                <w:rFonts w:cs="Open Sans"/>
                <w:b/>
                <w:sz w:val="18"/>
                <w:szCs w:val="18"/>
              </w:rPr>
              <w:t>Coordonnées du r</w:t>
            </w:r>
            <w:r w:rsidRPr="009816E9">
              <w:rPr>
                <w:rFonts w:cs="Open Sans"/>
                <w:b/>
                <w:sz w:val="18"/>
                <w:szCs w:val="18"/>
              </w:rPr>
              <w:t>esponsable d</w:t>
            </w:r>
            <w:r>
              <w:rPr>
                <w:rFonts w:cs="Open Sans"/>
                <w:b/>
                <w:sz w:val="18"/>
                <w:szCs w:val="18"/>
              </w:rPr>
              <w:t>e</w:t>
            </w:r>
            <w:r w:rsidRPr="009816E9">
              <w:rPr>
                <w:rFonts w:cs="Open Sans"/>
                <w:b/>
                <w:sz w:val="18"/>
                <w:szCs w:val="18"/>
              </w:rPr>
              <w:t xml:space="preserve"> traitement</w:t>
            </w:r>
            <w:r>
              <w:rPr>
                <w:rFonts w:cs="Open Sans"/>
                <w:b/>
                <w:sz w:val="18"/>
                <w:szCs w:val="18"/>
              </w:rPr>
              <w:t> / promoteur de la recherche</w:t>
            </w:r>
          </w:p>
        </w:tc>
        <w:tc>
          <w:tcPr>
            <w:tcW w:w="8418" w:type="dxa"/>
            <w:tcBorders>
              <w:top w:val="single" w:sz="4" w:space="0" w:color="0063AF"/>
              <w:left w:val="single" w:sz="4" w:space="0" w:color="0063AF"/>
              <w:bottom w:val="single" w:sz="4" w:space="0" w:color="0063AF"/>
              <w:right w:val="single" w:sz="4" w:space="0" w:color="0063AF"/>
            </w:tcBorders>
            <w:vAlign w:val="center"/>
            <w:hideMark/>
          </w:tcPr>
          <w:p w14:paraId="438FC2B7" w14:textId="77777777" w:rsidR="00B133BF" w:rsidRPr="007045DE" w:rsidRDefault="00B133BF" w:rsidP="00EC6DF9">
            <w:pPr>
              <w:spacing w:before="0"/>
              <w:ind w:hanging="638"/>
              <w:rPr>
                <w:rFonts w:cs="Open Sans"/>
                <w:sz w:val="18"/>
                <w:szCs w:val="18"/>
              </w:rPr>
            </w:pPr>
          </w:p>
        </w:tc>
      </w:tr>
      <w:tr w:rsidR="00B133BF" w:rsidRPr="009816E9" w14:paraId="7A418E4E"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602C3077" w14:textId="77777777" w:rsidR="00B133BF" w:rsidRPr="009816E9" w:rsidRDefault="00B133BF" w:rsidP="00EC6DF9">
            <w:pPr>
              <w:spacing w:before="0"/>
              <w:ind w:left="0" w:firstLine="0"/>
              <w:rPr>
                <w:rFonts w:cs="Open Sans"/>
                <w:b/>
                <w:sz w:val="18"/>
                <w:szCs w:val="18"/>
              </w:rPr>
            </w:pPr>
            <w:r w:rsidRPr="009816E9">
              <w:rPr>
                <w:rFonts w:cs="Open Sans"/>
                <w:b/>
                <w:sz w:val="18"/>
                <w:szCs w:val="18"/>
              </w:rPr>
              <w:t xml:space="preserve">Service </w:t>
            </w:r>
            <w:r>
              <w:rPr>
                <w:rFonts w:cs="Open Sans"/>
                <w:b/>
                <w:sz w:val="18"/>
                <w:szCs w:val="18"/>
              </w:rPr>
              <w:t xml:space="preserve">AP-HP </w:t>
            </w:r>
            <w:r w:rsidRPr="009816E9">
              <w:rPr>
                <w:rFonts w:cs="Open Sans"/>
                <w:b/>
                <w:sz w:val="18"/>
                <w:szCs w:val="18"/>
              </w:rPr>
              <w:t>chargé de la</w:t>
            </w:r>
            <w:r>
              <w:rPr>
                <w:rFonts w:cs="Open Sans"/>
                <w:b/>
                <w:sz w:val="18"/>
                <w:szCs w:val="18"/>
              </w:rPr>
              <w:t xml:space="preserve"> </w:t>
            </w:r>
            <w:r w:rsidRPr="009816E9">
              <w:rPr>
                <w:rFonts w:cs="Open Sans"/>
                <w:b/>
                <w:sz w:val="18"/>
                <w:szCs w:val="18"/>
              </w:rPr>
              <w:t>mise en œuvre</w:t>
            </w:r>
          </w:p>
        </w:tc>
        <w:tc>
          <w:tcPr>
            <w:tcW w:w="8418" w:type="dxa"/>
            <w:tcBorders>
              <w:top w:val="single" w:sz="4" w:space="0" w:color="0063AF"/>
              <w:left w:val="single" w:sz="4" w:space="0" w:color="0063AF"/>
              <w:bottom w:val="single" w:sz="4" w:space="0" w:color="0063AF"/>
              <w:right w:val="single" w:sz="4" w:space="0" w:color="0063AF"/>
            </w:tcBorders>
            <w:vAlign w:val="center"/>
          </w:tcPr>
          <w:p w14:paraId="1A4C400A" w14:textId="2403EA20" w:rsidR="00B133BF" w:rsidRPr="007045DE" w:rsidRDefault="00B133BF" w:rsidP="00EC6DF9">
            <w:pPr>
              <w:spacing w:before="0"/>
              <w:ind w:hanging="638"/>
              <w:rPr>
                <w:rFonts w:cs="Open Sans"/>
                <w:sz w:val="18"/>
                <w:szCs w:val="18"/>
              </w:rPr>
            </w:pPr>
          </w:p>
        </w:tc>
      </w:tr>
      <w:tr w:rsidR="00B133BF" w:rsidRPr="009816E9" w14:paraId="38AEF49F"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hideMark/>
          </w:tcPr>
          <w:p w14:paraId="3FFD3BE6" w14:textId="77777777" w:rsidR="00B133BF" w:rsidRPr="009816E9" w:rsidRDefault="00B133BF" w:rsidP="00EC6DF9">
            <w:pPr>
              <w:spacing w:before="0"/>
              <w:ind w:left="0" w:firstLine="0"/>
              <w:rPr>
                <w:rFonts w:cs="Open Sans"/>
                <w:b/>
                <w:sz w:val="18"/>
                <w:szCs w:val="18"/>
              </w:rPr>
            </w:pPr>
            <w:r w:rsidRPr="009816E9">
              <w:rPr>
                <w:rFonts w:cs="Open Sans"/>
                <w:b/>
                <w:sz w:val="18"/>
                <w:szCs w:val="18"/>
              </w:rPr>
              <w:t>Date de mise en œuvre</w:t>
            </w:r>
          </w:p>
        </w:tc>
        <w:sdt>
          <w:sdtPr>
            <w:rPr>
              <w:rFonts w:cs="Open Sans"/>
              <w:sz w:val="18"/>
              <w:szCs w:val="18"/>
            </w:rPr>
            <w:id w:val="851150384"/>
            <w:showingPlcHdr/>
            <w:date>
              <w:dateFormat w:val="dd/MM/yyyy"/>
              <w:lid w:val="fr-FR"/>
              <w:storeMappedDataAs w:val="dateTime"/>
              <w:calendar w:val="gregorian"/>
            </w:date>
          </w:sdtPr>
          <w:sdtEndPr/>
          <w:sdtContent>
            <w:tc>
              <w:tcPr>
                <w:tcW w:w="8418" w:type="dxa"/>
                <w:tcBorders>
                  <w:top w:val="single" w:sz="4" w:space="0" w:color="0063AF"/>
                  <w:left w:val="single" w:sz="4" w:space="0" w:color="0063AF"/>
                  <w:bottom w:val="single" w:sz="4" w:space="0" w:color="0063AF"/>
                  <w:right w:val="single" w:sz="4" w:space="0" w:color="0063AF"/>
                </w:tcBorders>
                <w:vAlign w:val="center"/>
                <w:hideMark/>
              </w:tcPr>
              <w:p w14:paraId="70EFC03E" w14:textId="77777777" w:rsidR="00B133BF" w:rsidRDefault="00B133BF" w:rsidP="00EC6DF9">
                <w:pPr>
                  <w:spacing w:before="0"/>
                  <w:ind w:hanging="638"/>
                  <w:rPr>
                    <w:rFonts w:cs="Open Sans"/>
                    <w:sz w:val="18"/>
                    <w:szCs w:val="18"/>
                  </w:rPr>
                </w:pPr>
                <w:r w:rsidRPr="00693911">
                  <w:rPr>
                    <w:rStyle w:val="Textedelespacerserv"/>
                  </w:rPr>
                  <w:t>Cliquez ici pour entrer une date.</w:t>
                </w:r>
              </w:p>
            </w:tc>
          </w:sdtContent>
        </w:sdt>
      </w:tr>
      <w:tr w:rsidR="00B133BF" w:rsidRPr="009816E9" w14:paraId="0D51F413" w14:textId="77777777" w:rsidTr="00B133BF">
        <w:trPr>
          <w:jc w:val="center"/>
        </w:trPr>
        <w:tc>
          <w:tcPr>
            <w:tcW w:w="1493" w:type="dxa"/>
            <w:vMerge w:val="restart"/>
            <w:tcBorders>
              <w:top w:val="single" w:sz="4" w:space="0" w:color="0063AF"/>
              <w:left w:val="single" w:sz="4" w:space="0" w:color="0063AF"/>
              <w:right w:val="single" w:sz="4" w:space="0" w:color="0063AF"/>
            </w:tcBorders>
            <w:vAlign w:val="center"/>
          </w:tcPr>
          <w:p w14:paraId="2AEB5965" w14:textId="77777777" w:rsidR="00B133BF" w:rsidRPr="009816E9" w:rsidRDefault="00B133BF" w:rsidP="00EC6DF9">
            <w:pPr>
              <w:spacing w:before="0"/>
              <w:ind w:left="0" w:firstLine="0"/>
              <w:rPr>
                <w:rFonts w:cs="Open Sans"/>
                <w:b/>
                <w:sz w:val="18"/>
                <w:szCs w:val="18"/>
              </w:rPr>
            </w:pPr>
            <w:r>
              <w:rPr>
                <w:rFonts w:cs="Open Sans"/>
                <w:b/>
                <w:sz w:val="18"/>
                <w:szCs w:val="18"/>
              </w:rPr>
              <w:t>P</w:t>
            </w:r>
            <w:r w:rsidRPr="009816E9">
              <w:rPr>
                <w:rFonts w:cs="Open Sans"/>
                <w:b/>
                <w:sz w:val="18"/>
                <w:szCs w:val="18"/>
              </w:rPr>
              <w:t>ersonnes</w:t>
            </w:r>
            <w:r>
              <w:rPr>
                <w:rFonts w:cs="Open Sans"/>
                <w:b/>
                <w:sz w:val="18"/>
                <w:szCs w:val="18"/>
              </w:rPr>
              <w:t xml:space="preserve"> </w:t>
            </w:r>
            <w:r w:rsidRPr="009816E9">
              <w:rPr>
                <w:rFonts w:cs="Open Sans"/>
                <w:b/>
                <w:sz w:val="18"/>
                <w:szCs w:val="18"/>
              </w:rPr>
              <w:t>concernées par le</w:t>
            </w:r>
            <w:r>
              <w:rPr>
                <w:rFonts w:cs="Open Sans"/>
                <w:b/>
                <w:sz w:val="18"/>
                <w:szCs w:val="18"/>
              </w:rPr>
              <w:t xml:space="preserve"> </w:t>
            </w:r>
            <w:r w:rsidRPr="009816E9">
              <w:rPr>
                <w:rFonts w:cs="Open Sans"/>
                <w:b/>
                <w:sz w:val="18"/>
                <w:szCs w:val="18"/>
              </w:rPr>
              <w:t>traitement</w:t>
            </w:r>
          </w:p>
        </w:tc>
        <w:tc>
          <w:tcPr>
            <w:tcW w:w="3260" w:type="dxa"/>
            <w:tcBorders>
              <w:top w:val="single" w:sz="4" w:space="0" w:color="0063AF"/>
              <w:left w:val="single" w:sz="4" w:space="0" w:color="0063AF"/>
              <w:bottom w:val="single" w:sz="4" w:space="0" w:color="0063AF"/>
              <w:right w:val="single" w:sz="4" w:space="0" w:color="0063AF"/>
            </w:tcBorders>
            <w:vAlign w:val="center"/>
          </w:tcPr>
          <w:p w14:paraId="21D1452B" w14:textId="4B0C0941" w:rsidR="00F54CF8" w:rsidRPr="00F54CF8" w:rsidRDefault="007F0E35" w:rsidP="00F54CF8">
            <w:pPr>
              <w:spacing w:before="0"/>
              <w:ind w:left="0" w:firstLine="11"/>
              <w:rPr>
                <w:rFonts w:cs="Open Sans"/>
                <w:sz w:val="18"/>
                <w:szCs w:val="18"/>
              </w:rPr>
            </w:pPr>
            <w:sdt>
              <w:sdtPr>
                <w:rPr>
                  <w:rFonts w:ascii="Calibri" w:eastAsia="Calibri" w:hAnsi="Calibri" w:cs="Arial"/>
                  <w:sz w:val="18"/>
                  <w:szCs w:val="18"/>
                </w:rPr>
                <w:id w:val="-883400156"/>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555893" w:rsidRPr="00F54CF8">
              <w:rPr>
                <w:rFonts w:cs="Open Sans"/>
                <w:sz w:val="18"/>
                <w:szCs w:val="18"/>
              </w:rPr>
              <w:t xml:space="preserve"> </w:t>
            </w:r>
            <w:r w:rsidR="00F54CF8" w:rsidRPr="00F54CF8">
              <w:rPr>
                <w:rFonts w:cs="Open Sans"/>
                <w:sz w:val="18"/>
                <w:szCs w:val="18"/>
              </w:rPr>
              <w:t>Patients pris en charge à l’AP-HP</w:t>
            </w:r>
          </w:p>
          <w:p w14:paraId="7457556A" w14:textId="31B328E9" w:rsidR="00F54CF8" w:rsidRPr="007045DE" w:rsidRDefault="007F0E35" w:rsidP="00F54CF8">
            <w:pPr>
              <w:spacing w:before="0"/>
              <w:ind w:left="0" w:firstLine="11"/>
              <w:rPr>
                <w:rFonts w:cs="Open Sans"/>
                <w:sz w:val="18"/>
                <w:szCs w:val="18"/>
              </w:rPr>
            </w:pPr>
            <w:sdt>
              <w:sdtPr>
                <w:rPr>
                  <w:rFonts w:ascii="Calibri" w:eastAsia="Calibri" w:hAnsi="Calibri" w:cs="Arial"/>
                  <w:sz w:val="18"/>
                  <w:szCs w:val="18"/>
                </w:rPr>
                <w:id w:val="-940677560"/>
                <w14:checkbox>
                  <w14:checked w14:val="0"/>
                  <w14:checkedState w14:val="2612" w14:font="MS Gothic"/>
                  <w14:uncheckedState w14:val="2610" w14:font="MS Gothic"/>
                </w14:checkbox>
              </w:sdtPr>
              <w:sdtEndPr/>
              <w:sdtContent>
                <w:r w:rsidR="00555893">
                  <w:rPr>
                    <w:rFonts w:ascii="MS Gothic" w:eastAsia="MS Gothic" w:hAnsi="MS Gothic" w:cs="Arial" w:hint="eastAsia"/>
                    <w:sz w:val="18"/>
                    <w:szCs w:val="18"/>
                  </w:rPr>
                  <w:t>☐</w:t>
                </w:r>
              </w:sdtContent>
            </w:sdt>
            <w:r w:rsidR="00555893" w:rsidRPr="00F54CF8">
              <w:rPr>
                <w:rFonts w:cs="Open Sans"/>
                <w:sz w:val="18"/>
                <w:szCs w:val="18"/>
              </w:rPr>
              <w:t xml:space="preserve"> </w:t>
            </w:r>
            <w:r w:rsidR="00F54CF8" w:rsidRPr="00F54CF8">
              <w:rPr>
                <w:rFonts w:cs="Open Sans"/>
                <w:sz w:val="18"/>
                <w:szCs w:val="18"/>
              </w:rPr>
              <w:t>Patients non suivis à l’AP-HP</w:t>
            </w:r>
          </w:p>
        </w:tc>
        <w:tc>
          <w:tcPr>
            <w:tcW w:w="9400" w:type="dxa"/>
            <w:gridSpan w:val="2"/>
            <w:tcBorders>
              <w:top w:val="single" w:sz="4" w:space="0" w:color="0063AF"/>
              <w:left w:val="single" w:sz="4" w:space="0" w:color="0063AF"/>
              <w:bottom w:val="single" w:sz="4" w:space="0" w:color="0063AF"/>
              <w:right w:val="single" w:sz="4" w:space="0" w:color="0063AF"/>
            </w:tcBorders>
          </w:tcPr>
          <w:p w14:paraId="5574B8B2" w14:textId="68150D53" w:rsidR="001029F3" w:rsidRPr="0058286B" w:rsidRDefault="007F0E35" w:rsidP="001029F3">
            <w:pPr>
              <w:spacing w:before="0"/>
              <w:ind w:left="273" w:hanging="197"/>
              <w:rPr>
                <w:rFonts w:cs="Open Sans"/>
                <w:sz w:val="18"/>
                <w:szCs w:val="18"/>
              </w:rPr>
            </w:pPr>
            <w:sdt>
              <w:sdtPr>
                <w:rPr>
                  <w:rFonts w:cs="Open Sans"/>
                  <w:sz w:val="18"/>
                  <w:szCs w:val="18"/>
                </w:rPr>
                <w:id w:val="1275361150"/>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Données d’identification (civilité, nom, prénom, date de naissance, n° CNI, etc.)</w:t>
            </w:r>
          </w:p>
          <w:p w14:paraId="79DE61CC" w14:textId="384492C7" w:rsidR="001029F3" w:rsidRPr="0058286B" w:rsidRDefault="007F0E35" w:rsidP="001029F3">
            <w:pPr>
              <w:spacing w:before="0"/>
              <w:ind w:left="273" w:hanging="197"/>
              <w:rPr>
                <w:rFonts w:cs="Open Sans"/>
                <w:sz w:val="18"/>
                <w:szCs w:val="18"/>
              </w:rPr>
            </w:pPr>
            <w:sdt>
              <w:sdtPr>
                <w:rPr>
                  <w:rFonts w:cs="Open Sans"/>
                  <w:sz w:val="18"/>
                  <w:szCs w:val="18"/>
                </w:rPr>
                <w:id w:val="1426768806"/>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N° Identifiant du Patient (NIP/IPP/INS/Code alphanumérique)</w:t>
            </w:r>
          </w:p>
          <w:p w14:paraId="635AC6D8" w14:textId="77777777" w:rsidR="001029F3" w:rsidRPr="0058286B" w:rsidRDefault="007F0E35" w:rsidP="001029F3">
            <w:pPr>
              <w:spacing w:before="0"/>
              <w:ind w:left="273" w:hanging="197"/>
              <w:rPr>
                <w:rFonts w:cs="Open Sans"/>
                <w:sz w:val="18"/>
                <w:szCs w:val="18"/>
              </w:rPr>
            </w:pPr>
            <w:sdt>
              <w:sdtPr>
                <w:rPr>
                  <w:rFonts w:cs="Open Sans"/>
                  <w:sz w:val="18"/>
                  <w:szCs w:val="18"/>
                </w:rPr>
                <w:id w:val="122626609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N° de sécurité sociale </w:t>
            </w:r>
          </w:p>
          <w:p w14:paraId="2C8B3080" w14:textId="5E123AF2" w:rsidR="001029F3" w:rsidRPr="0058286B" w:rsidRDefault="007F0E35" w:rsidP="001029F3">
            <w:pPr>
              <w:spacing w:before="0"/>
              <w:ind w:left="273" w:hanging="197"/>
              <w:rPr>
                <w:rFonts w:cs="Open Sans"/>
                <w:sz w:val="18"/>
                <w:szCs w:val="18"/>
              </w:rPr>
            </w:pPr>
            <w:sdt>
              <w:sdtPr>
                <w:rPr>
                  <w:rFonts w:cs="Open Sans"/>
                  <w:sz w:val="18"/>
                  <w:szCs w:val="18"/>
                </w:rPr>
                <w:id w:val="199375173"/>
                <w14:checkbox>
                  <w14:checked w14:val="0"/>
                  <w14:checkedState w14:val="2612" w14:font="MS Gothic"/>
                  <w14:uncheckedState w14:val="2610" w14:font="MS Gothic"/>
                </w14:checkbox>
              </w:sdtPr>
              <w:sdtEndPr/>
              <w:sdtContent>
                <w:r w:rsidR="00890182">
                  <w:rPr>
                    <w:rFonts w:ascii="MS Gothic" w:eastAsia="MS Gothic" w:hAnsi="MS Gothic" w:cs="Open Sans" w:hint="eastAsia"/>
                    <w:sz w:val="18"/>
                    <w:szCs w:val="18"/>
                  </w:rPr>
                  <w:t>☐</w:t>
                </w:r>
              </w:sdtContent>
            </w:sdt>
            <w:r w:rsidR="001029F3" w:rsidRPr="0058286B">
              <w:rPr>
                <w:rFonts w:cs="Open Sans"/>
                <w:sz w:val="18"/>
                <w:szCs w:val="18"/>
              </w:rPr>
              <w:t xml:space="preserve"> Coordonnées (adresse, courriel, n° de téléphone) : </w:t>
            </w:r>
          </w:p>
          <w:p w14:paraId="72D064C8" w14:textId="77777777" w:rsidR="001029F3" w:rsidRPr="0058286B" w:rsidRDefault="007F0E35" w:rsidP="001029F3">
            <w:pPr>
              <w:spacing w:before="0"/>
              <w:ind w:left="273" w:hanging="197"/>
              <w:rPr>
                <w:rFonts w:cs="Open Sans"/>
                <w:sz w:val="18"/>
                <w:szCs w:val="18"/>
              </w:rPr>
            </w:pPr>
            <w:sdt>
              <w:sdtPr>
                <w:rPr>
                  <w:rFonts w:cs="Open Sans"/>
                  <w:sz w:val="18"/>
                  <w:szCs w:val="18"/>
                </w:rPr>
                <w:id w:val="187056679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Vie professionnelle : </w:t>
            </w:r>
            <w:sdt>
              <w:sdtPr>
                <w:rPr>
                  <w:rFonts w:cs="Open Sans"/>
                  <w:sz w:val="18"/>
                  <w:szCs w:val="18"/>
                </w:rPr>
                <w:id w:val="-1037894618"/>
                <w:showingPlcHdr/>
              </w:sdtPr>
              <w:sdtEndPr/>
              <w:sdtContent>
                <w:r w:rsidR="001029F3" w:rsidRPr="0058286B">
                  <w:rPr>
                    <w:rFonts w:cs="Open Sans"/>
                    <w:sz w:val="18"/>
                    <w:szCs w:val="18"/>
                  </w:rPr>
                  <w:t>Cliquez ou appuyez ici pour entrer du texte.</w:t>
                </w:r>
              </w:sdtContent>
            </w:sdt>
          </w:p>
          <w:p w14:paraId="3FB73508" w14:textId="77777777" w:rsidR="001029F3" w:rsidRPr="0058286B" w:rsidRDefault="007F0E35" w:rsidP="001029F3">
            <w:pPr>
              <w:spacing w:before="0"/>
              <w:ind w:left="273" w:hanging="197"/>
              <w:rPr>
                <w:rFonts w:cs="Open Sans"/>
                <w:sz w:val="18"/>
                <w:szCs w:val="18"/>
              </w:rPr>
            </w:pPr>
            <w:sdt>
              <w:sdtPr>
                <w:rPr>
                  <w:rFonts w:cs="Open Sans"/>
                  <w:sz w:val="18"/>
                  <w:szCs w:val="18"/>
                </w:rPr>
                <w:id w:val="208671871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relatives à la santé (hôpital, service, unité, date entrée/sortie, motif de prise en charge, pathologie, antécédent médical, allergie, histoire de la maladie, examen, diagnostic, prescription, protocole de soin, actes médicaux, etc.) : </w:t>
            </w:r>
          </w:p>
          <w:p w14:paraId="727A4ECB" w14:textId="0D8C617E" w:rsidR="001029F3" w:rsidRPr="0058286B" w:rsidRDefault="007F0E35" w:rsidP="001029F3">
            <w:pPr>
              <w:spacing w:before="0"/>
              <w:ind w:left="273" w:hanging="197"/>
              <w:rPr>
                <w:rFonts w:cs="Open Sans"/>
                <w:sz w:val="18"/>
                <w:szCs w:val="18"/>
              </w:rPr>
            </w:pPr>
            <w:sdt>
              <w:sdtPr>
                <w:rPr>
                  <w:rFonts w:cs="Open Sans"/>
                  <w:sz w:val="18"/>
                  <w:szCs w:val="18"/>
                </w:rPr>
                <w:id w:val="-180821151"/>
                <w14:checkbox>
                  <w14:checked w14:val="0"/>
                  <w14:checkedState w14:val="2612" w14:font="MS Gothic"/>
                  <w14:uncheckedState w14:val="2610" w14:font="MS Gothic"/>
                </w14:checkbox>
              </w:sdtPr>
              <w:sdtEndPr/>
              <w:sdtContent>
                <w:r w:rsidR="00555893">
                  <w:rPr>
                    <w:rFonts w:ascii="MS Gothic" w:eastAsia="MS Gothic" w:hAnsi="MS Gothic" w:cs="Open Sans" w:hint="eastAsia"/>
                    <w:sz w:val="18"/>
                    <w:szCs w:val="18"/>
                  </w:rPr>
                  <w:t>☐</w:t>
                </w:r>
              </w:sdtContent>
            </w:sdt>
            <w:r w:rsidR="001029F3" w:rsidRPr="0058286B">
              <w:rPr>
                <w:rFonts w:cs="Open Sans"/>
                <w:sz w:val="18"/>
                <w:szCs w:val="18"/>
              </w:rPr>
              <w:t xml:space="preserve"> Habitudes de vie (mode de vie et comportement)</w:t>
            </w:r>
          </w:p>
          <w:p w14:paraId="592DA83F" w14:textId="77777777" w:rsidR="001029F3" w:rsidRPr="0058286B" w:rsidRDefault="007F0E35" w:rsidP="001029F3">
            <w:pPr>
              <w:spacing w:before="0"/>
              <w:ind w:left="273" w:hanging="197"/>
              <w:rPr>
                <w:rFonts w:cs="Open Sans"/>
                <w:sz w:val="18"/>
                <w:szCs w:val="18"/>
              </w:rPr>
            </w:pPr>
            <w:sdt>
              <w:sdtPr>
                <w:rPr>
                  <w:rFonts w:cs="Open Sans"/>
                  <w:sz w:val="18"/>
                  <w:szCs w:val="18"/>
                </w:rPr>
                <w:id w:val="1600369294"/>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Coordonnées bancaires</w:t>
            </w:r>
          </w:p>
          <w:p w14:paraId="479C654F" w14:textId="77777777" w:rsidR="001029F3" w:rsidRPr="0058286B" w:rsidRDefault="007F0E35" w:rsidP="001029F3">
            <w:pPr>
              <w:spacing w:before="0"/>
              <w:ind w:left="273" w:hanging="197"/>
              <w:rPr>
                <w:rFonts w:cs="Open Sans"/>
                <w:sz w:val="18"/>
                <w:szCs w:val="18"/>
              </w:rPr>
            </w:pPr>
            <w:sdt>
              <w:sdtPr>
                <w:rPr>
                  <w:rFonts w:cs="Open Sans"/>
                  <w:sz w:val="18"/>
                  <w:szCs w:val="18"/>
                </w:rPr>
                <w:id w:val="213860049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financières (facture…)</w:t>
            </w:r>
          </w:p>
          <w:p w14:paraId="55E75B2B" w14:textId="77777777" w:rsidR="001029F3" w:rsidRPr="0058286B" w:rsidRDefault="007F0E35" w:rsidP="001029F3">
            <w:pPr>
              <w:spacing w:before="0"/>
              <w:ind w:left="273" w:hanging="197"/>
              <w:rPr>
                <w:rFonts w:cs="Open Sans"/>
                <w:sz w:val="18"/>
                <w:szCs w:val="18"/>
              </w:rPr>
            </w:pPr>
            <w:sdt>
              <w:sdtPr>
                <w:rPr>
                  <w:rFonts w:cs="Open Sans"/>
                  <w:sz w:val="18"/>
                  <w:szCs w:val="18"/>
                </w:rPr>
                <w:id w:val="1313517739"/>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Localisation en temps réel des personnes</w:t>
            </w:r>
          </w:p>
          <w:p w14:paraId="27A167CD" w14:textId="77777777" w:rsidR="001029F3" w:rsidRPr="0058286B" w:rsidRDefault="007F0E35" w:rsidP="001029F3">
            <w:pPr>
              <w:spacing w:before="0"/>
              <w:ind w:left="273" w:hanging="197"/>
              <w:rPr>
                <w:rFonts w:cs="Open Sans"/>
                <w:sz w:val="18"/>
                <w:szCs w:val="18"/>
              </w:rPr>
            </w:pPr>
            <w:sdt>
              <w:sdtPr>
                <w:rPr>
                  <w:rFonts w:cs="Open Sans"/>
                  <w:sz w:val="18"/>
                  <w:szCs w:val="18"/>
                </w:rPr>
                <w:id w:val="9436441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de connexion (date/heure d</w:t>
            </w:r>
            <w:r w:rsidR="001029F3">
              <w:rPr>
                <w:rFonts w:cs="Open Sans"/>
                <w:sz w:val="18"/>
                <w:szCs w:val="18"/>
              </w:rPr>
              <w:t>e connexion, adresse IP, etc.)</w:t>
            </w:r>
          </w:p>
          <w:p w14:paraId="7617DB84" w14:textId="77777777" w:rsidR="001029F3" w:rsidRPr="0058286B" w:rsidRDefault="007F0E35" w:rsidP="001029F3">
            <w:pPr>
              <w:spacing w:before="0"/>
              <w:ind w:left="273" w:hanging="197"/>
              <w:rPr>
                <w:rFonts w:cs="Open Sans"/>
                <w:sz w:val="18"/>
                <w:szCs w:val="18"/>
              </w:rPr>
            </w:pPr>
            <w:sdt>
              <w:sdtPr>
                <w:rPr>
                  <w:rFonts w:cs="Open Sans"/>
                  <w:sz w:val="18"/>
                  <w:szCs w:val="18"/>
                </w:rPr>
                <w:id w:val="1106000980"/>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Informations relatives à des infractions, condamnation ou mesures de sureté</w:t>
            </w:r>
          </w:p>
          <w:p w14:paraId="0C4D5210" w14:textId="77777777" w:rsidR="00B133BF" w:rsidRDefault="007F0E35" w:rsidP="001029F3">
            <w:pPr>
              <w:spacing w:before="0"/>
              <w:ind w:left="273" w:hanging="197"/>
              <w:rPr>
                <w:rFonts w:cs="Open Sans"/>
                <w:sz w:val="18"/>
                <w:szCs w:val="18"/>
              </w:rPr>
            </w:pPr>
            <w:sdt>
              <w:sdtPr>
                <w:rPr>
                  <w:rFonts w:cs="Open Sans"/>
                  <w:sz w:val="18"/>
                  <w:szCs w:val="18"/>
                </w:rPr>
                <w:id w:val="954829500"/>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Autres :</w:t>
            </w:r>
          </w:p>
        </w:tc>
      </w:tr>
      <w:tr w:rsidR="00F54CF8" w:rsidRPr="009816E9" w14:paraId="467ECD70" w14:textId="77777777" w:rsidTr="00B133BF">
        <w:trPr>
          <w:jc w:val="center"/>
        </w:trPr>
        <w:tc>
          <w:tcPr>
            <w:tcW w:w="1493" w:type="dxa"/>
            <w:vMerge/>
            <w:tcBorders>
              <w:left w:val="single" w:sz="4" w:space="0" w:color="0063AF"/>
              <w:right w:val="single" w:sz="4" w:space="0" w:color="0063AF"/>
            </w:tcBorders>
            <w:vAlign w:val="center"/>
          </w:tcPr>
          <w:p w14:paraId="1C0D4297" w14:textId="77777777" w:rsidR="00F54CF8" w:rsidRDefault="00F54CF8" w:rsidP="00EC6DF9">
            <w:pPr>
              <w:spacing w:before="0"/>
              <w:ind w:left="0" w:firstLine="0"/>
              <w:rPr>
                <w:rFonts w:cs="Open Sans"/>
                <w:b/>
                <w:sz w:val="18"/>
                <w:szCs w:val="18"/>
              </w:rPr>
            </w:pPr>
          </w:p>
        </w:tc>
        <w:tc>
          <w:tcPr>
            <w:tcW w:w="3260" w:type="dxa"/>
            <w:tcBorders>
              <w:top w:val="single" w:sz="4" w:space="0" w:color="0063AF"/>
              <w:left w:val="single" w:sz="4" w:space="0" w:color="0063AF"/>
              <w:bottom w:val="single" w:sz="4" w:space="0" w:color="0063AF"/>
              <w:right w:val="single" w:sz="4" w:space="0" w:color="0063AF"/>
            </w:tcBorders>
            <w:vAlign w:val="center"/>
          </w:tcPr>
          <w:p w14:paraId="43C04B7C" w14:textId="52A16224" w:rsidR="001029F3" w:rsidRDefault="007F0E35" w:rsidP="001029F3">
            <w:pPr>
              <w:spacing w:before="0"/>
              <w:ind w:left="0" w:firstLine="11"/>
              <w:rPr>
                <w:rFonts w:cs="Open Sans"/>
                <w:sz w:val="18"/>
                <w:szCs w:val="18"/>
              </w:rPr>
            </w:pPr>
            <w:sdt>
              <w:sdtPr>
                <w:rPr>
                  <w:rFonts w:cs="Open Sans"/>
                  <w:sz w:val="18"/>
                  <w:szCs w:val="18"/>
                </w:rPr>
                <w:id w:val="1169985775"/>
                <w14:checkbox>
                  <w14:checked w14:val="0"/>
                  <w14:checkedState w14:val="2612" w14:font="MS Gothic"/>
                  <w14:uncheckedState w14:val="2610" w14:font="MS Gothic"/>
                </w14:checkbox>
              </w:sdtPr>
              <w:sdtEndPr/>
              <w:sdtContent>
                <w:r>
                  <w:rPr>
                    <w:rFonts w:ascii="MS Gothic" w:eastAsia="MS Gothic" w:hAnsi="MS Gothic" w:cs="Open Sans" w:hint="eastAsia"/>
                    <w:sz w:val="18"/>
                    <w:szCs w:val="18"/>
                  </w:rPr>
                  <w:t>☐</w:t>
                </w:r>
              </w:sdtContent>
            </w:sdt>
            <w:r w:rsidR="001029F3">
              <w:rPr>
                <w:rFonts w:cs="Open Sans"/>
                <w:sz w:val="18"/>
                <w:szCs w:val="18"/>
              </w:rPr>
              <w:t>Professionnels de santé AP-HP</w:t>
            </w:r>
          </w:p>
          <w:p w14:paraId="431CA977" w14:textId="0DEC3C37" w:rsidR="001029F3" w:rsidRDefault="007F0E35" w:rsidP="001029F3">
            <w:pPr>
              <w:spacing w:before="0"/>
              <w:ind w:left="0" w:firstLine="11"/>
              <w:rPr>
                <w:rFonts w:cs="Open Sans"/>
                <w:sz w:val="18"/>
                <w:szCs w:val="18"/>
              </w:rPr>
            </w:pPr>
            <w:sdt>
              <w:sdtPr>
                <w:rPr>
                  <w:rFonts w:cs="Open Sans"/>
                  <w:sz w:val="18"/>
                  <w:szCs w:val="18"/>
                </w:rPr>
                <w:id w:val="2052881639"/>
                <w14:checkbox>
                  <w14:checked w14:val="0"/>
                  <w14:checkedState w14:val="2612" w14:font="MS Gothic"/>
                  <w14:uncheckedState w14:val="2610" w14:font="MS Gothic"/>
                </w14:checkbox>
              </w:sdtPr>
              <w:sdtEndPr/>
              <w:sdtContent>
                <w:r w:rsidR="00555893">
                  <w:rPr>
                    <w:rFonts w:ascii="MS Gothic" w:eastAsia="MS Gothic" w:hAnsi="MS Gothic" w:cs="Open Sans" w:hint="eastAsia"/>
                    <w:sz w:val="18"/>
                    <w:szCs w:val="18"/>
                  </w:rPr>
                  <w:t>☐</w:t>
                </w:r>
              </w:sdtContent>
            </w:sdt>
            <w:r w:rsidR="001029F3">
              <w:rPr>
                <w:rFonts w:cs="Open Sans"/>
                <w:sz w:val="18"/>
                <w:szCs w:val="18"/>
              </w:rPr>
              <w:t>Professionnels de santé hors AP-HP</w:t>
            </w:r>
          </w:p>
          <w:p w14:paraId="3D9E16C4" w14:textId="77777777" w:rsidR="00F54CF8" w:rsidRDefault="00F54CF8" w:rsidP="001029F3">
            <w:pPr>
              <w:spacing w:before="0"/>
              <w:rPr>
                <w:rFonts w:cs="Open Sans"/>
                <w:sz w:val="18"/>
                <w:szCs w:val="18"/>
              </w:rPr>
            </w:pPr>
          </w:p>
        </w:tc>
        <w:tc>
          <w:tcPr>
            <w:tcW w:w="9400" w:type="dxa"/>
            <w:gridSpan w:val="2"/>
            <w:tcBorders>
              <w:top w:val="single" w:sz="4" w:space="0" w:color="0063AF"/>
              <w:left w:val="single" w:sz="4" w:space="0" w:color="0063AF"/>
              <w:bottom w:val="single" w:sz="4" w:space="0" w:color="0063AF"/>
              <w:right w:val="single" w:sz="4" w:space="0" w:color="0063AF"/>
            </w:tcBorders>
          </w:tcPr>
          <w:p w14:paraId="74DC438D" w14:textId="77777777" w:rsidR="001029F3" w:rsidRPr="0058286B" w:rsidRDefault="007F0E35" w:rsidP="001029F3">
            <w:pPr>
              <w:spacing w:before="0"/>
              <w:ind w:left="273" w:hanging="197"/>
              <w:rPr>
                <w:rFonts w:cs="Open Sans"/>
                <w:sz w:val="18"/>
                <w:szCs w:val="18"/>
              </w:rPr>
            </w:pPr>
            <w:sdt>
              <w:sdtPr>
                <w:rPr>
                  <w:rFonts w:cs="Open Sans"/>
                  <w:sz w:val="18"/>
                  <w:szCs w:val="18"/>
                </w:rPr>
                <w:id w:val="-1713099357"/>
                <w14:checkbox>
                  <w14:checked w14:val="0"/>
                  <w14:checkedState w14:val="2612" w14:font="MS Gothic"/>
                  <w14:uncheckedState w14:val="2610" w14:font="MS Gothic"/>
                </w14:checkbox>
              </w:sdtPr>
              <w:sdtEndPr/>
              <w:sdtContent>
                <w:r w:rsidR="001029F3">
                  <w:rPr>
                    <w:rFonts w:ascii="MS Gothic" w:eastAsia="MS Gothic" w:hAnsi="MS Gothic" w:cs="Open Sans" w:hint="eastAsia"/>
                    <w:sz w:val="18"/>
                    <w:szCs w:val="18"/>
                  </w:rPr>
                  <w:t>☐</w:t>
                </w:r>
              </w:sdtContent>
            </w:sdt>
            <w:r w:rsidR="001029F3" w:rsidRPr="0058286B">
              <w:rPr>
                <w:rFonts w:cs="Open Sans"/>
                <w:sz w:val="18"/>
                <w:szCs w:val="18"/>
              </w:rPr>
              <w:t xml:space="preserve"> Données d’identification (civilité, nom, prénom, </w:t>
            </w:r>
            <w:proofErr w:type="spellStart"/>
            <w:r w:rsidR="001029F3">
              <w:rPr>
                <w:rFonts w:cs="Open Sans"/>
                <w:sz w:val="18"/>
                <w:szCs w:val="18"/>
              </w:rPr>
              <w:t>ddn</w:t>
            </w:r>
            <w:proofErr w:type="spellEnd"/>
            <w:r w:rsidR="001029F3" w:rsidRPr="0058286B">
              <w:rPr>
                <w:rFonts w:cs="Open Sans"/>
                <w:sz w:val="18"/>
                <w:szCs w:val="18"/>
              </w:rPr>
              <w:t>, etc.)</w:t>
            </w:r>
          </w:p>
          <w:p w14:paraId="41187D12" w14:textId="77777777" w:rsidR="001029F3" w:rsidRPr="0058286B" w:rsidRDefault="007F0E35" w:rsidP="001029F3">
            <w:pPr>
              <w:spacing w:before="0"/>
              <w:ind w:hanging="638"/>
              <w:rPr>
                <w:rFonts w:cs="Open Sans"/>
                <w:sz w:val="18"/>
                <w:szCs w:val="18"/>
              </w:rPr>
            </w:pPr>
            <w:sdt>
              <w:sdtPr>
                <w:rPr>
                  <w:rFonts w:cs="Open Sans"/>
                  <w:sz w:val="18"/>
                  <w:szCs w:val="18"/>
                </w:rPr>
                <w:id w:val="-87061092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Coordonnées (adresse, courriel, n° de téléphone) </w:t>
            </w:r>
          </w:p>
          <w:p w14:paraId="6382F753" w14:textId="77777777" w:rsidR="001029F3" w:rsidRPr="0058286B" w:rsidRDefault="007F0E35" w:rsidP="001029F3">
            <w:pPr>
              <w:spacing w:before="0" w:line="254" w:lineRule="auto"/>
              <w:ind w:hanging="638"/>
              <w:rPr>
                <w:rFonts w:cs="Open Sans"/>
                <w:sz w:val="18"/>
                <w:szCs w:val="18"/>
              </w:rPr>
            </w:pPr>
            <w:sdt>
              <w:sdtPr>
                <w:rPr>
                  <w:rFonts w:cs="Open Sans"/>
                  <w:sz w:val="18"/>
                  <w:szCs w:val="18"/>
                </w:rPr>
                <w:id w:val="-226771005"/>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Vie professionnelle (matricule, site/GH, grade, fonction, etc.)</w:t>
            </w:r>
          </w:p>
          <w:p w14:paraId="3257188C" w14:textId="77777777" w:rsidR="001029F3" w:rsidRPr="0058286B" w:rsidRDefault="007F0E35" w:rsidP="001029F3">
            <w:pPr>
              <w:spacing w:before="0"/>
              <w:ind w:hanging="638"/>
              <w:rPr>
                <w:rFonts w:cs="Open Sans"/>
                <w:sz w:val="18"/>
                <w:szCs w:val="18"/>
              </w:rPr>
            </w:pPr>
            <w:sdt>
              <w:sdtPr>
                <w:rPr>
                  <w:rFonts w:cs="Open Sans"/>
                  <w:sz w:val="18"/>
                  <w:szCs w:val="18"/>
                </w:rPr>
                <w:id w:val="239526032"/>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bancaires</w:t>
            </w:r>
          </w:p>
          <w:p w14:paraId="52559431" w14:textId="77777777" w:rsidR="001029F3" w:rsidRPr="0058286B" w:rsidRDefault="007F0E35" w:rsidP="001029F3">
            <w:pPr>
              <w:spacing w:before="0"/>
              <w:ind w:hanging="638"/>
              <w:rPr>
                <w:rFonts w:cs="Open Sans"/>
                <w:sz w:val="18"/>
                <w:szCs w:val="18"/>
              </w:rPr>
            </w:pPr>
            <w:sdt>
              <w:sdtPr>
                <w:rPr>
                  <w:rFonts w:cs="Open Sans"/>
                  <w:sz w:val="18"/>
                  <w:szCs w:val="18"/>
                </w:rPr>
                <w:id w:val="1743833043"/>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N° de sécurité sociale </w:t>
            </w:r>
          </w:p>
          <w:p w14:paraId="3822F3C4" w14:textId="77777777" w:rsidR="001029F3" w:rsidRPr="0058286B" w:rsidRDefault="007F0E35" w:rsidP="001029F3">
            <w:pPr>
              <w:spacing w:before="0"/>
              <w:ind w:hanging="638"/>
              <w:rPr>
                <w:rFonts w:cs="Open Sans"/>
                <w:sz w:val="18"/>
                <w:szCs w:val="18"/>
              </w:rPr>
            </w:pPr>
            <w:sdt>
              <w:sdtPr>
                <w:rPr>
                  <w:rFonts w:cs="Open Sans"/>
                  <w:sz w:val="18"/>
                  <w:szCs w:val="18"/>
                </w:rPr>
                <w:id w:val="1280148908"/>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Localisation en temps réel des personnes</w:t>
            </w:r>
          </w:p>
          <w:p w14:paraId="2FEE897C" w14:textId="77777777" w:rsidR="001029F3" w:rsidRPr="0058286B" w:rsidRDefault="007F0E35" w:rsidP="001029F3">
            <w:pPr>
              <w:spacing w:before="0"/>
              <w:ind w:hanging="638"/>
              <w:rPr>
                <w:rFonts w:cs="Open Sans"/>
                <w:sz w:val="18"/>
                <w:szCs w:val="18"/>
              </w:rPr>
            </w:pPr>
            <w:sdt>
              <w:sdtPr>
                <w:rPr>
                  <w:rFonts w:cs="Open Sans"/>
                  <w:sz w:val="18"/>
                  <w:szCs w:val="18"/>
                </w:rPr>
                <w:id w:val="1851054777"/>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Données de connexion (date/heure de connexion, adresse IP ….)</w:t>
            </w:r>
          </w:p>
          <w:p w14:paraId="6D1D275F" w14:textId="77777777" w:rsidR="001029F3" w:rsidRPr="0058286B" w:rsidRDefault="007F0E35" w:rsidP="001029F3">
            <w:pPr>
              <w:spacing w:before="0"/>
              <w:ind w:left="273" w:hanging="197"/>
              <w:rPr>
                <w:rFonts w:cs="Open Sans"/>
                <w:sz w:val="18"/>
                <w:szCs w:val="18"/>
              </w:rPr>
            </w:pPr>
            <w:sdt>
              <w:sdtPr>
                <w:rPr>
                  <w:rFonts w:cs="Open Sans"/>
                  <w:sz w:val="18"/>
                  <w:szCs w:val="18"/>
                </w:rPr>
                <w:id w:val="1265729408"/>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Informations relatives à des infractions, condamnation </w:t>
            </w:r>
            <w:r w:rsidR="001029F3">
              <w:rPr>
                <w:rFonts w:cs="Open Sans"/>
                <w:sz w:val="18"/>
                <w:szCs w:val="18"/>
              </w:rPr>
              <w:t>…</w:t>
            </w:r>
          </w:p>
          <w:p w14:paraId="127C52BD" w14:textId="77777777" w:rsidR="00F54CF8" w:rsidRDefault="007F0E35" w:rsidP="001029F3">
            <w:pPr>
              <w:spacing w:before="0"/>
              <w:ind w:left="273" w:hanging="197"/>
              <w:rPr>
                <w:rFonts w:cs="Open Sans"/>
                <w:sz w:val="18"/>
                <w:szCs w:val="18"/>
              </w:rPr>
            </w:pPr>
            <w:sdt>
              <w:sdtPr>
                <w:rPr>
                  <w:rFonts w:cs="Open Sans"/>
                  <w:sz w:val="18"/>
                  <w:szCs w:val="18"/>
                </w:rPr>
                <w:id w:val="1862849916"/>
                <w14:checkbox>
                  <w14:checked w14:val="0"/>
                  <w14:checkedState w14:val="2612" w14:font="MS Gothic"/>
                  <w14:uncheckedState w14:val="2610" w14:font="MS Gothic"/>
                </w14:checkbox>
              </w:sdtPr>
              <w:sdtEndPr/>
              <w:sdtContent>
                <w:r w:rsidR="001029F3" w:rsidRPr="0058286B">
                  <w:rPr>
                    <w:rFonts w:ascii="Segoe UI Symbol" w:hAnsi="Segoe UI Symbol" w:cs="Segoe UI Symbol"/>
                    <w:sz w:val="18"/>
                    <w:szCs w:val="18"/>
                  </w:rPr>
                  <w:t>☐</w:t>
                </w:r>
              </w:sdtContent>
            </w:sdt>
            <w:r w:rsidR="001029F3" w:rsidRPr="0058286B">
              <w:rPr>
                <w:rFonts w:cs="Open Sans"/>
                <w:sz w:val="18"/>
                <w:szCs w:val="18"/>
              </w:rPr>
              <w:t xml:space="preserve"> Autres :</w:t>
            </w:r>
          </w:p>
        </w:tc>
      </w:tr>
      <w:tr w:rsidR="00F54CF8" w:rsidRPr="009816E9" w14:paraId="03605CFD" w14:textId="77777777" w:rsidTr="00F54CF8">
        <w:trPr>
          <w:trHeight w:val="60"/>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099C250C" w14:textId="77777777" w:rsidR="00F54CF8" w:rsidRDefault="00F54CF8" w:rsidP="009A65D5">
            <w:pPr>
              <w:spacing w:before="0"/>
              <w:ind w:left="0" w:firstLine="0"/>
              <w:rPr>
                <w:rFonts w:cs="Open Sans"/>
                <w:b/>
                <w:sz w:val="18"/>
                <w:szCs w:val="18"/>
              </w:rPr>
            </w:pPr>
            <w:r>
              <w:rPr>
                <w:rFonts w:cs="Open Sans"/>
                <w:b/>
                <w:sz w:val="18"/>
                <w:szCs w:val="18"/>
              </w:rPr>
              <w:t>D</w:t>
            </w:r>
            <w:r w:rsidRPr="009816E9">
              <w:rPr>
                <w:rFonts w:cs="Open Sans"/>
                <w:b/>
                <w:sz w:val="18"/>
                <w:szCs w:val="18"/>
              </w:rPr>
              <w:t>estinataires</w:t>
            </w:r>
            <w:r>
              <w:rPr>
                <w:rFonts w:cs="Open Sans"/>
                <w:b/>
                <w:sz w:val="18"/>
                <w:szCs w:val="18"/>
              </w:rPr>
              <w:t xml:space="preserve"> des données</w:t>
            </w:r>
          </w:p>
        </w:tc>
        <w:tc>
          <w:tcPr>
            <w:tcW w:w="8418" w:type="dxa"/>
            <w:tcBorders>
              <w:top w:val="single" w:sz="4" w:space="0" w:color="0063AF"/>
              <w:left w:val="single" w:sz="4" w:space="0" w:color="0063AF"/>
              <w:bottom w:val="single" w:sz="4" w:space="0" w:color="0063AF"/>
              <w:right w:val="single" w:sz="4" w:space="0" w:color="0063AF"/>
            </w:tcBorders>
            <w:vAlign w:val="center"/>
          </w:tcPr>
          <w:p w14:paraId="4645EB4A" w14:textId="77777777" w:rsidR="00F54CF8" w:rsidRDefault="00F54CF8" w:rsidP="00A41DD4">
            <w:pPr>
              <w:spacing w:before="0"/>
              <w:ind w:hanging="638"/>
              <w:rPr>
                <w:rFonts w:cs="Open Sans"/>
                <w:sz w:val="18"/>
                <w:szCs w:val="18"/>
              </w:rPr>
            </w:pPr>
          </w:p>
        </w:tc>
      </w:tr>
      <w:tr w:rsidR="00F54CF8" w:rsidRPr="009816E9" w14:paraId="4E95C61A"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22DC06FE" w14:textId="77777777" w:rsidR="00F54CF8" w:rsidRDefault="00F54CF8" w:rsidP="009A65D5">
            <w:pPr>
              <w:spacing w:before="0"/>
              <w:ind w:left="0" w:firstLine="0"/>
              <w:rPr>
                <w:rFonts w:cs="Open Sans"/>
                <w:b/>
                <w:sz w:val="18"/>
                <w:szCs w:val="18"/>
              </w:rPr>
            </w:pPr>
            <w:r>
              <w:rPr>
                <w:rFonts w:cs="Open Sans"/>
                <w:b/>
                <w:sz w:val="18"/>
                <w:szCs w:val="18"/>
              </w:rPr>
              <w:t xml:space="preserve">Transfert de données </w:t>
            </w:r>
          </w:p>
        </w:tc>
        <w:tc>
          <w:tcPr>
            <w:tcW w:w="8418" w:type="dxa"/>
            <w:tcBorders>
              <w:top w:val="single" w:sz="4" w:space="0" w:color="0063AF"/>
              <w:left w:val="single" w:sz="4" w:space="0" w:color="0063AF"/>
              <w:bottom w:val="single" w:sz="4" w:space="0" w:color="0063AF"/>
              <w:right w:val="single" w:sz="4" w:space="0" w:color="0063AF"/>
            </w:tcBorders>
            <w:vAlign w:val="center"/>
          </w:tcPr>
          <w:p w14:paraId="6E04F0C6" w14:textId="54A6D0C2" w:rsidR="00F54CF8" w:rsidRDefault="007F0E35" w:rsidP="00B133BF">
            <w:pPr>
              <w:spacing w:before="0"/>
              <w:ind w:hanging="638"/>
              <w:rPr>
                <w:rFonts w:cs="Open Sans"/>
                <w:sz w:val="18"/>
                <w:szCs w:val="18"/>
              </w:rPr>
            </w:pPr>
            <w:sdt>
              <w:sdtPr>
                <w:rPr>
                  <w:rFonts w:cs="Open Sans"/>
                  <w:sz w:val="18"/>
                  <w:szCs w:val="18"/>
                </w:rPr>
                <w:id w:val="581728568"/>
                <w14:checkbox>
                  <w14:checked w14:val="0"/>
                  <w14:checkedState w14:val="2612" w14:font="MS Gothic"/>
                  <w14:uncheckedState w14:val="2610" w14:font="MS Gothic"/>
                </w14:checkbox>
              </w:sdtPr>
              <w:sdtEndPr/>
              <w:sdtContent>
                <w:r>
                  <w:rPr>
                    <w:rFonts w:ascii="MS Gothic" w:eastAsia="MS Gothic" w:hAnsi="MS Gothic" w:cs="Open Sans" w:hint="eastAsia"/>
                    <w:sz w:val="18"/>
                    <w:szCs w:val="18"/>
                  </w:rPr>
                  <w:t>☐</w:t>
                </w:r>
              </w:sdtContent>
            </w:sdt>
            <w:r w:rsidR="00F54CF8">
              <w:rPr>
                <w:rFonts w:cs="Open Sans"/>
                <w:sz w:val="18"/>
                <w:szCs w:val="18"/>
              </w:rPr>
              <w:t>Non</w:t>
            </w:r>
            <w:r w:rsidR="00F54CF8">
              <w:rPr>
                <w:rFonts w:cs="Open Sans"/>
                <w:sz w:val="18"/>
                <w:szCs w:val="18"/>
              </w:rPr>
              <w:tab/>
            </w:r>
            <w:r w:rsidR="00F54CF8">
              <w:rPr>
                <w:rFonts w:cs="Open Sans"/>
                <w:sz w:val="18"/>
                <w:szCs w:val="18"/>
              </w:rPr>
              <w:tab/>
            </w:r>
            <w:sdt>
              <w:sdtPr>
                <w:rPr>
                  <w:rFonts w:cs="Open Sans"/>
                  <w:sz w:val="18"/>
                  <w:szCs w:val="18"/>
                </w:rPr>
                <w:id w:val="-1323887702"/>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Oui</w:t>
            </w:r>
            <w:r w:rsidR="00F54CF8">
              <w:rPr>
                <w:rFonts w:cs="Open Sans"/>
                <w:sz w:val="18"/>
                <w:szCs w:val="18"/>
              </w:rPr>
              <w:tab/>
              <w:t xml:space="preserve">Si oui, préciser : </w:t>
            </w:r>
            <w:r w:rsidR="00F54CF8">
              <w:rPr>
                <w:rFonts w:cs="Open Sans"/>
                <w:sz w:val="18"/>
                <w:szCs w:val="18"/>
              </w:rPr>
              <w:tab/>
            </w:r>
            <w:sdt>
              <w:sdtPr>
                <w:rPr>
                  <w:rFonts w:cs="Open Sans"/>
                  <w:sz w:val="18"/>
                  <w:szCs w:val="18"/>
                </w:rPr>
                <w:id w:val="-1204713813"/>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UE</w:t>
            </w:r>
            <w:r w:rsidR="00F54CF8">
              <w:rPr>
                <w:rFonts w:cs="Open Sans"/>
                <w:sz w:val="18"/>
                <w:szCs w:val="18"/>
              </w:rPr>
              <w:tab/>
            </w:r>
            <w:sdt>
              <w:sdtPr>
                <w:rPr>
                  <w:rFonts w:cs="Open Sans"/>
                  <w:sz w:val="18"/>
                  <w:szCs w:val="18"/>
                </w:rPr>
                <w:id w:val="-1218505482"/>
                <w14:checkbox>
                  <w14:checked w14:val="0"/>
                  <w14:checkedState w14:val="2612" w14:font="MS Gothic"/>
                  <w14:uncheckedState w14:val="2610" w14:font="MS Gothic"/>
                </w14:checkbox>
              </w:sdtPr>
              <w:sdtEndPr/>
              <w:sdtContent>
                <w:r w:rsidR="00F54CF8">
                  <w:rPr>
                    <w:rFonts w:ascii="MS Gothic" w:eastAsia="MS Gothic" w:hAnsi="MS Gothic" w:cs="Open Sans" w:hint="eastAsia"/>
                    <w:sz w:val="18"/>
                    <w:szCs w:val="18"/>
                  </w:rPr>
                  <w:t>☐</w:t>
                </w:r>
              </w:sdtContent>
            </w:sdt>
            <w:r w:rsidR="00F54CF8">
              <w:rPr>
                <w:rFonts w:cs="Open Sans"/>
                <w:sz w:val="18"/>
                <w:szCs w:val="18"/>
              </w:rPr>
              <w:t>Hors UE</w:t>
            </w:r>
          </w:p>
        </w:tc>
      </w:tr>
      <w:tr w:rsidR="00F54CF8" w:rsidRPr="009816E9" w14:paraId="1FBD668B"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62DDBC1E" w14:textId="77777777" w:rsidR="00F54CF8" w:rsidRPr="009816E9" w:rsidRDefault="00F54CF8" w:rsidP="00EC6DF9">
            <w:pPr>
              <w:spacing w:before="0"/>
              <w:ind w:left="0" w:firstLine="0"/>
              <w:rPr>
                <w:rFonts w:cs="Open Sans"/>
                <w:b/>
                <w:sz w:val="18"/>
                <w:szCs w:val="18"/>
              </w:rPr>
            </w:pPr>
            <w:r w:rsidRPr="009816E9">
              <w:rPr>
                <w:rFonts w:cs="Open Sans"/>
                <w:b/>
                <w:sz w:val="18"/>
                <w:szCs w:val="18"/>
              </w:rPr>
              <w:t>Durée de conservation</w:t>
            </w:r>
            <w:r>
              <w:rPr>
                <w:rFonts w:cs="Open Sans"/>
                <w:b/>
                <w:sz w:val="18"/>
                <w:szCs w:val="18"/>
              </w:rPr>
              <w:t xml:space="preserve"> des données </w:t>
            </w:r>
          </w:p>
        </w:tc>
        <w:tc>
          <w:tcPr>
            <w:tcW w:w="8418" w:type="dxa"/>
            <w:tcBorders>
              <w:top w:val="single" w:sz="4" w:space="0" w:color="0063AF"/>
              <w:left w:val="single" w:sz="4" w:space="0" w:color="0063AF"/>
              <w:bottom w:val="single" w:sz="4" w:space="0" w:color="0063AF"/>
              <w:right w:val="single" w:sz="4" w:space="0" w:color="0063AF"/>
            </w:tcBorders>
            <w:vAlign w:val="center"/>
          </w:tcPr>
          <w:p w14:paraId="6F86C195" w14:textId="3655C603" w:rsidR="00F54CF8" w:rsidRPr="007045DE" w:rsidRDefault="00F54CF8" w:rsidP="00EC6DF9">
            <w:pPr>
              <w:spacing w:before="0"/>
              <w:ind w:hanging="638"/>
              <w:rPr>
                <w:rFonts w:cs="Open Sans"/>
                <w:sz w:val="18"/>
                <w:szCs w:val="18"/>
              </w:rPr>
            </w:pPr>
          </w:p>
        </w:tc>
      </w:tr>
      <w:tr w:rsidR="00F54CF8" w:rsidRPr="009816E9" w14:paraId="6DD326F3" w14:textId="77777777" w:rsidTr="00F54CF8">
        <w:trPr>
          <w:jc w:val="center"/>
        </w:trPr>
        <w:tc>
          <w:tcPr>
            <w:tcW w:w="5735" w:type="dxa"/>
            <w:gridSpan w:val="3"/>
            <w:tcBorders>
              <w:top w:val="single" w:sz="4" w:space="0" w:color="0063AF"/>
              <w:left w:val="single" w:sz="4" w:space="0" w:color="0063AF"/>
              <w:bottom w:val="single" w:sz="4" w:space="0" w:color="0063AF"/>
              <w:right w:val="single" w:sz="4" w:space="0" w:color="0063AF"/>
            </w:tcBorders>
            <w:vAlign w:val="center"/>
          </w:tcPr>
          <w:p w14:paraId="4013AE40" w14:textId="77777777" w:rsidR="00F54CF8" w:rsidRPr="009816E9" w:rsidRDefault="00F54CF8" w:rsidP="00F54CF8">
            <w:pPr>
              <w:spacing w:before="0"/>
              <w:ind w:left="0" w:firstLine="0"/>
              <w:rPr>
                <w:rFonts w:cs="Open Sans"/>
                <w:b/>
                <w:sz w:val="18"/>
                <w:szCs w:val="18"/>
              </w:rPr>
            </w:pPr>
            <w:r>
              <w:rPr>
                <w:rFonts w:cs="Open Sans"/>
                <w:b/>
                <w:sz w:val="18"/>
                <w:szCs w:val="18"/>
              </w:rPr>
              <w:t>Auprès de qui</w:t>
            </w:r>
            <w:r w:rsidRPr="009816E9">
              <w:rPr>
                <w:rFonts w:cs="Open Sans"/>
                <w:b/>
                <w:sz w:val="18"/>
                <w:szCs w:val="18"/>
              </w:rPr>
              <w:t xml:space="preserve"> s’exerce le droit</w:t>
            </w:r>
            <w:r>
              <w:rPr>
                <w:rFonts w:cs="Open Sans"/>
                <w:b/>
                <w:sz w:val="18"/>
                <w:szCs w:val="18"/>
              </w:rPr>
              <w:t xml:space="preserve"> </w:t>
            </w:r>
            <w:r w:rsidRPr="009816E9">
              <w:rPr>
                <w:rFonts w:cs="Open Sans"/>
                <w:b/>
                <w:sz w:val="18"/>
                <w:szCs w:val="18"/>
              </w:rPr>
              <w:t>d’accès</w:t>
            </w:r>
            <w:r>
              <w:rPr>
                <w:rFonts w:cs="Open Sans"/>
                <w:b/>
                <w:sz w:val="18"/>
                <w:szCs w:val="18"/>
              </w:rPr>
              <w:t> ? (nom + coordonnées)</w:t>
            </w:r>
          </w:p>
        </w:tc>
        <w:tc>
          <w:tcPr>
            <w:tcW w:w="8418" w:type="dxa"/>
            <w:tcBorders>
              <w:top w:val="single" w:sz="4" w:space="0" w:color="0063AF"/>
              <w:left w:val="single" w:sz="4" w:space="0" w:color="0063AF"/>
              <w:bottom w:val="single" w:sz="4" w:space="0" w:color="0063AF"/>
              <w:right w:val="single" w:sz="4" w:space="0" w:color="0063AF"/>
            </w:tcBorders>
            <w:vAlign w:val="center"/>
          </w:tcPr>
          <w:p w14:paraId="4E10993A" w14:textId="143ED5EC" w:rsidR="00F54CF8" w:rsidRPr="007045DE" w:rsidRDefault="00F54CF8" w:rsidP="00F54CF8">
            <w:pPr>
              <w:spacing w:before="0"/>
              <w:ind w:hanging="638"/>
              <w:rPr>
                <w:rFonts w:cs="Open Sans"/>
                <w:sz w:val="18"/>
                <w:szCs w:val="18"/>
              </w:rPr>
            </w:pPr>
          </w:p>
        </w:tc>
      </w:tr>
    </w:tbl>
    <w:p w14:paraId="588A3329" w14:textId="77777777" w:rsidR="00071930" w:rsidRPr="00B133BF" w:rsidRDefault="00071930" w:rsidP="00EC6DF9">
      <w:pPr>
        <w:spacing w:before="0"/>
        <w:ind w:left="0" w:firstLine="0"/>
        <w:jc w:val="both"/>
        <w:rPr>
          <w:sz w:val="2"/>
          <w:szCs w:val="2"/>
        </w:rPr>
      </w:pPr>
    </w:p>
    <w:sectPr w:rsidR="00071930" w:rsidRPr="00B133BF" w:rsidSect="00F65A06">
      <w:headerReference w:type="default" r:id="rId12"/>
      <w:footerReference w:type="default" r:id="rId13"/>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3E95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0F9E6" w14:textId="77777777" w:rsidR="00E558C3" w:rsidRDefault="00E558C3" w:rsidP="00F65A06">
      <w:pPr>
        <w:spacing w:before="0"/>
      </w:pPr>
      <w:r>
        <w:separator/>
      </w:r>
    </w:p>
  </w:endnote>
  <w:endnote w:type="continuationSeparator" w:id="0">
    <w:p w14:paraId="79E8A43A" w14:textId="77777777" w:rsidR="00E558C3" w:rsidRDefault="00E558C3" w:rsidP="00F65A0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w:panose1 w:val="0204060405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4590345"/>
      <w:docPartObj>
        <w:docPartGallery w:val="Page Numbers (Bottom of Page)"/>
        <w:docPartUnique/>
      </w:docPartObj>
    </w:sdtPr>
    <w:sdtEndPr/>
    <w:sdtContent>
      <w:p w14:paraId="00F7E835" w14:textId="77777777" w:rsidR="003A46FE" w:rsidRDefault="003A46FE">
        <w:pPr>
          <w:pStyle w:val="Pieddepage"/>
          <w:jc w:val="right"/>
        </w:pPr>
        <w:r>
          <w:fldChar w:fldCharType="begin"/>
        </w:r>
        <w:r>
          <w:instrText>PAGE   \* MERGEFORMAT</w:instrText>
        </w:r>
        <w:r>
          <w:fldChar w:fldCharType="separate"/>
        </w:r>
        <w:r w:rsidR="007F0E35">
          <w:rPr>
            <w:noProof/>
          </w:rPr>
          <w:t>1</w:t>
        </w:r>
        <w:r>
          <w:fldChar w:fldCharType="end"/>
        </w:r>
      </w:p>
    </w:sdtContent>
  </w:sdt>
  <w:p w14:paraId="4193E0BE" w14:textId="77777777" w:rsidR="003A46FE" w:rsidRDefault="003A46F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B0BB2D" w14:textId="77777777" w:rsidR="00E558C3" w:rsidRDefault="00E558C3" w:rsidP="00F65A06">
      <w:pPr>
        <w:spacing w:before="0"/>
      </w:pPr>
      <w:r>
        <w:separator/>
      </w:r>
    </w:p>
  </w:footnote>
  <w:footnote w:type="continuationSeparator" w:id="0">
    <w:p w14:paraId="1F5F770A" w14:textId="77777777" w:rsidR="00E558C3" w:rsidRDefault="00E558C3" w:rsidP="00F65A0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194" w:type="dxa"/>
      <w:tblInd w:w="-54" w:type="dxa"/>
      <w:tblBorders>
        <w:top w:val="single" w:sz="4" w:space="0" w:color="5F5F5F"/>
        <w:left w:val="single" w:sz="4" w:space="0" w:color="5F5F5F"/>
        <w:bottom w:val="single" w:sz="4" w:space="0" w:color="5F5F5F"/>
        <w:right w:val="single" w:sz="4" w:space="0" w:color="5F5F5F"/>
        <w:insideH w:val="single" w:sz="4" w:space="0" w:color="5F5F5F"/>
        <w:insideV w:val="single" w:sz="4" w:space="0" w:color="5F5F5F"/>
      </w:tblBorders>
      <w:shd w:val="clear" w:color="auto" w:fill="FFFFFF"/>
      <w:tblLayout w:type="fixed"/>
      <w:tblCellMar>
        <w:left w:w="0" w:type="dxa"/>
        <w:right w:w="0" w:type="dxa"/>
      </w:tblCellMar>
      <w:tblLook w:val="0000" w:firstRow="0" w:lastRow="0" w:firstColumn="0" w:lastColumn="0" w:noHBand="0" w:noVBand="0"/>
    </w:tblPr>
    <w:tblGrid>
      <w:gridCol w:w="3654"/>
      <w:gridCol w:w="6943"/>
      <w:gridCol w:w="3597"/>
    </w:tblGrid>
    <w:tr w:rsidR="003A46FE" w14:paraId="1080FD3A" w14:textId="77777777" w:rsidTr="00AB79BE">
      <w:trPr>
        <w:cantSplit/>
        <w:trHeight w:val="76"/>
      </w:trPr>
      <w:tc>
        <w:tcPr>
          <w:tcW w:w="3654" w:type="dxa"/>
          <w:tcBorders>
            <w:top w:val="single" w:sz="6" w:space="0" w:color="0064AD"/>
            <w:left w:val="single" w:sz="6" w:space="0" w:color="0064AD"/>
            <w:bottom w:val="single" w:sz="6" w:space="0" w:color="0064AD"/>
            <w:right w:val="single" w:sz="6" w:space="0" w:color="0064AD"/>
          </w:tcBorders>
          <w:shd w:val="clear" w:color="auto" w:fill="FFFFFF"/>
          <w:tcMar>
            <w:top w:w="58" w:type="dxa"/>
            <w:left w:w="58" w:type="dxa"/>
            <w:bottom w:w="58" w:type="dxa"/>
            <w:right w:w="58" w:type="dxa"/>
          </w:tcMar>
          <w:vAlign w:val="center"/>
        </w:tcPr>
        <w:p w14:paraId="6B8DFAA4" w14:textId="77777777" w:rsidR="003A46FE" w:rsidRPr="00E322BB" w:rsidRDefault="003A46FE" w:rsidP="002C2150">
          <w:pPr>
            <w:widowControl w:val="0"/>
            <w:spacing w:before="0" w:after="60"/>
            <w:ind w:left="0" w:firstLine="0"/>
            <w:jc w:val="center"/>
            <w:rPr>
              <w:rFonts w:ascii="Open Sans" w:eastAsia="Arial Unicode MS" w:hAnsi="Open Sans" w:cs="Open Sans"/>
              <w:b/>
              <w:smallCaps/>
              <w:color w:val="0063AF"/>
              <w:kern w:val="28"/>
              <w:sz w:val="24"/>
              <w:szCs w:val="28"/>
            </w:rPr>
          </w:pPr>
          <w:r w:rsidRPr="005C545F">
            <w:rPr>
              <w:rFonts w:ascii="Open Sans" w:eastAsia="Arial Unicode MS" w:hAnsi="Open Sans" w:cs="Open Sans"/>
              <w:b/>
              <w:smallCaps/>
              <w:color w:val="0063AF"/>
              <w:kern w:val="28"/>
              <w:sz w:val="24"/>
              <w:szCs w:val="28"/>
            </w:rPr>
            <w:t xml:space="preserve">Bureau de la Protection </w:t>
          </w:r>
          <w:r>
            <w:rPr>
              <w:rFonts w:ascii="Open Sans" w:eastAsia="Arial Unicode MS" w:hAnsi="Open Sans" w:cs="Open Sans"/>
              <w:b/>
              <w:smallCaps/>
              <w:color w:val="0063AF"/>
              <w:kern w:val="28"/>
              <w:sz w:val="24"/>
              <w:szCs w:val="28"/>
            </w:rPr>
            <w:br/>
          </w:r>
          <w:r w:rsidRPr="005C545F">
            <w:rPr>
              <w:rFonts w:ascii="Open Sans" w:eastAsia="Arial Unicode MS" w:hAnsi="Open Sans" w:cs="Open Sans"/>
              <w:b/>
              <w:smallCaps/>
              <w:color w:val="0063AF"/>
              <w:kern w:val="28"/>
              <w:sz w:val="24"/>
              <w:szCs w:val="28"/>
            </w:rPr>
            <w:t>des Données</w:t>
          </w:r>
        </w:p>
      </w:tc>
      <w:tc>
        <w:tcPr>
          <w:tcW w:w="6943" w:type="dxa"/>
          <w:tcBorders>
            <w:top w:val="single" w:sz="6" w:space="0" w:color="0064AD"/>
            <w:left w:val="single" w:sz="6" w:space="0" w:color="0064AD"/>
            <w:bottom w:val="single" w:sz="6" w:space="0" w:color="0064AD"/>
            <w:right w:val="single" w:sz="6" w:space="0" w:color="0064AD"/>
          </w:tcBorders>
          <w:shd w:val="clear" w:color="auto" w:fill="FFFFFF"/>
          <w:vAlign w:val="center"/>
        </w:tcPr>
        <w:p w14:paraId="40D55260" w14:textId="77777777" w:rsidR="003A46FE" w:rsidRDefault="003A46FE" w:rsidP="00F65A06">
          <w:pPr>
            <w:widowControl w:val="0"/>
            <w:spacing w:before="0" w:after="60"/>
            <w:ind w:left="0" w:firstLine="0"/>
            <w:jc w:val="center"/>
            <w:rPr>
              <w:rFonts w:eastAsia="Arial Unicode MS"/>
              <w:color w:val="000000"/>
              <w:kern w:val="28"/>
              <w:sz w:val="20"/>
              <w:szCs w:val="20"/>
            </w:rPr>
          </w:pPr>
          <w:r>
            <w:rPr>
              <w:noProof/>
              <w:lang w:eastAsia="fr-FR"/>
            </w:rPr>
            <w:drawing>
              <wp:inline distT="0" distB="0" distL="0" distR="0" wp14:anchorId="03299F07" wp14:editId="6EC67E98">
                <wp:extent cx="2276475" cy="460139"/>
                <wp:effectExtent l="0" t="0" r="0" b="0"/>
                <wp:docPr id="5" name="Image 5" descr="Description : 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Accue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475" cy="460139"/>
                        </a:xfrm>
                        <a:prstGeom prst="rect">
                          <a:avLst/>
                        </a:prstGeom>
                        <a:noFill/>
                        <a:ln>
                          <a:noFill/>
                        </a:ln>
                      </pic:spPr>
                    </pic:pic>
                  </a:graphicData>
                </a:graphic>
              </wp:inline>
            </w:drawing>
          </w:r>
        </w:p>
      </w:tc>
      <w:tc>
        <w:tcPr>
          <w:tcW w:w="3597" w:type="dxa"/>
          <w:tcBorders>
            <w:top w:val="single" w:sz="6" w:space="0" w:color="0064AD"/>
            <w:left w:val="single" w:sz="6" w:space="0" w:color="0064AD"/>
            <w:bottom w:val="single" w:sz="6" w:space="0" w:color="0064AD"/>
            <w:right w:val="single" w:sz="6" w:space="0" w:color="0064AD"/>
          </w:tcBorders>
          <w:shd w:val="clear" w:color="auto" w:fill="F4F2F2"/>
          <w:vAlign w:val="center"/>
        </w:tcPr>
        <w:p w14:paraId="52C5FCD3" w14:textId="77777777" w:rsidR="003A46FE" w:rsidRDefault="003A46FE" w:rsidP="00F65A06">
          <w:pPr>
            <w:widowControl w:val="0"/>
            <w:spacing w:before="0" w:after="60"/>
            <w:ind w:left="0" w:firstLine="0"/>
            <w:jc w:val="center"/>
            <w:rPr>
              <w:rFonts w:eastAsia="Arial Unicode MS"/>
              <w:color w:val="000000"/>
              <w:kern w:val="28"/>
              <w:sz w:val="20"/>
              <w:szCs w:val="20"/>
            </w:rPr>
          </w:pPr>
          <w:r w:rsidRPr="00654571">
            <w:rPr>
              <w:rFonts w:ascii="Open Sans" w:eastAsia="Arial Unicode MS" w:hAnsi="Open Sans" w:cs="Open Sans"/>
              <w:color w:val="000000"/>
              <w:kern w:val="28"/>
              <w:sz w:val="20"/>
              <w:szCs w:val="24"/>
            </w:rPr>
            <w:t>Référence BPD-2018-DIAG-008</w:t>
          </w:r>
        </w:p>
      </w:tc>
    </w:tr>
    <w:tr w:rsidR="003A46FE" w14:paraId="12C5FA6A" w14:textId="77777777" w:rsidTr="00AB79BE">
      <w:trPr>
        <w:cantSplit/>
        <w:trHeight w:val="20"/>
      </w:trPr>
      <w:tc>
        <w:tcPr>
          <w:tcW w:w="14194" w:type="dxa"/>
          <w:gridSpan w:val="3"/>
          <w:tcBorders>
            <w:top w:val="single" w:sz="6" w:space="0" w:color="0064AD"/>
            <w:left w:val="nil"/>
            <w:bottom w:val="single" w:sz="6" w:space="0" w:color="0064AD"/>
            <w:right w:val="nil"/>
          </w:tcBorders>
          <w:shd w:val="clear" w:color="auto" w:fill="FFFFFF"/>
          <w:vAlign w:val="center"/>
        </w:tcPr>
        <w:p w14:paraId="3F7F53FE" w14:textId="77777777" w:rsidR="003A46FE" w:rsidRPr="00F65A06" w:rsidRDefault="003A46FE" w:rsidP="00F65A06">
          <w:pPr>
            <w:widowControl w:val="0"/>
            <w:spacing w:before="0"/>
            <w:jc w:val="center"/>
            <w:rPr>
              <w:rFonts w:eastAsia="Arial Unicode MS" w:cs="Arial"/>
              <w:b/>
              <w:smallCaps/>
              <w:color w:val="000000"/>
              <w:kern w:val="28"/>
              <w:sz w:val="8"/>
              <w:szCs w:val="8"/>
            </w:rPr>
          </w:pPr>
        </w:p>
      </w:tc>
    </w:tr>
    <w:tr w:rsidR="003A46FE" w14:paraId="1E4610C6" w14:textId="77777777" w:rsidTr="00AB79BE">
      <w:trPr>
        <w:cantSplit/>
        <w:trHeight w:val="20"/>
      </w:trPr>
      <w:tc>
        <w:tcPr>
          <w:tcW w:w="14194" w:type="dxa"/>
          <w:gridSpan w:val="3"/>
          <w:tcBorders>
            <w:top w:val="single" w:sz="6" w:space="0" w:color="0064AD"/>
            <w:left w:val="single" w:sz="6" w:space="0" w:color="0064AD"/>
            <w:bottom w:val="single" w:sz="6" w:space="0" w:color="0064AD"/>
            <w:right w:val="single" w:sz="6" w:space="0" w:color="0064AD"/>
          </w:tcBorders>
          <w:shd w:val="clear" w:color="auto" w:fill="FFFFFF"/>
          <w:vAlign w:val="center"/>
        </w:tcPr>
        <w:p w14:paraId="50245E64" w14:textId="77777777" w:rsidR="003A46FE" w:rsidRPr="003A731C" w:rsidRDefault="003A46FE" w:rsidP="0066700B">
          <w:pPr>
            <w:widowControl w:val="0"/>
            <w:spacing w:before="60" w:after="60"/>
            <w:jc w:val="center"/>
            <w:rPr>
              <w:rFonts w:eastAsia="Arial Unicode MS" w:cs="Arial"/>
              <w:b/>
              <w:color w:val="000000"/>
              <w:kern w:val="28"/>
              <w:sz w:val="20"/>
              <w:szCs w:val="20"/>
            </w:rPr>
          </w:pPr>
          <w:r>
            <w:rPr>
              <w:rFonts w:ascii="Open Sans" w:eastAsia="Arial Unicode MS" w:hAnsi="Open Sans" w:cs="Open Sans"/>
              <w:b/>
              <w:smallCaps/>
              <w:color w:val="0063AF"/>
              <w:kern w:val="28"/>
              <w:sz w:val="24"/>
              <w:szCs w:val="28"/>
            </w:rPr>
            <w:t>Checklist de conformité des recherches n’impliquant pas la personne humaine (MR004)</w:t>
          </w:r>
        </w:p>
      </w:tc>
    </w:tr>
  </w:tbl>
  <w:p w14:paraId="00FE4BBC" w14:textId="77777777" w:rsidR="003A46FE" w:rsidRPr="00F65A06" w:rsidRDefault="003A46FE" w:rsidP="00F65A06">
    <w:pPr>
      <w:pStyle w:val="En-tte"/>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6CAB"/>
    <w:multiLevelType w:val="hybridMultilevel"/>
    <w:tmpl w:val="30E080BA"/>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C0C56F7"/>
    <w:multiLevelType w:val="multilevel"/>
    <w:tmpl w:val="250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85B24"/>
    <w:multiLevelType w:val="hybridMultilevel"/>
    <w:tmpl w:val="59D84F22"/>
    <w:lvl w:ilvl="0" w:tplc="60F402EC">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FFD17E9"/>
    <w:multiLevelType w:val="hybridMultilevel"/>
    <w:tmpl w:val="F954B994"/>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11E239E5"/>
    <w:multiLevelType w:val="hybridMultilevel"/>
    <w:tmpl w:val="6906930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14122800"/>
    <w:multiLevelType w:val="hybridMultilevel"/>
    <w:tmpl w:val="6546BAF2"/>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ADB057E"/>
    <w:multiLevelType w:val="hybridMultilevel"/>
    <w:tmpl w:val="5FF6F646"/>
    <w:lvl w:ilvl="0" w:tplc="982442BC">
      <w:start w:val="1"/>
      <w:numFmt w:val="upperLetter"/>
      <w:pStyle w:val="Titre1"/>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nsid w:val="1F0123E1"/>
    <w:multiLevelType w:val="hybridMultilevel"/>
    <w:tmpl w:val="74CA0592"/>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69E3FDE"/>
    <w:multiLevelType w:val="hybridMultilevel"/>
    <w:tmpl w:val="BF8E500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2F2C6FA1"/>
    <w:multiLevelType w:val="hybridMultilevel"/>
    <w:tmpl w:val="ABD0BA7E"/>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nsid w:val="300439C0"/>
    <w:multiLevelType w:val="hybridMultilevel"/>
    <w:tmpl w:val="9A3EE4CE"/>
    <w:lvl w:ilvl="0" w:tplc="276A66B0">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01D7CFB"/>
    <w:multiLevelType w:val="hybridMultilevel"/>
    <w:tmpl w:val="0066958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23D16DB"/>
    <w:multiLevelType w:val="hybridMultilevel"/>
    <w:tmpl w:val="8F600360"/>
    <w:lvl w:ilvl="0" w:tplc="CCFA0A12">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FF28A6"/>
    <w:multiLevelType w:val="multilevel"/>
    <w:tmpl w:val="32881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4D2C70"/>
    <w:multiLevelType w:val="hybridMultilevel"/>
    <w:tmpl w:val="B1689968"/>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54297EFF"/>
    <w:multiLevelType w:val="hybridMultilevel"/>
    <w:tmpl w:val="CB90093E"/>
    <w:lvl w:ilvl="0" w:tplc="48787E40">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nsid w:val="556E2C2C"/>
    <w:multiLevelType w:val="hybridMultilevel"/>
    <w:tmpl w:val="3912C7EA"/>
    <w:lvl w:ilvl="0" w:tplc="276A66B0">
      <w:start w:val="1"/>
      <w:numFmt w:val="decimal"/>
      <w:lvlText w:val="%1."/>
      <w:lvlJc w:val="left"/>
      <w:pPr>
        <w:ind w:left="72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8521867"/>
    <w:multiLevelType w:val="hybridMultilevel"/>
    <w:tmpl w:val="A6348984"/>
    <w:lvl w:ilvl="0" w:tplc="9572AA84">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D976DA"/>
    <w:multiLevelType w:val="hybridMultilevel"/>
    <w:tmpl w:val="1CA41C8C"/>
    <w:lvl w:ilvl="0" w:tplc="9E247004">
      <w:start w:val="1"/>
      <w:numFmt w:val="upperRoman"/>
      <w:pStyle w:val="Titre"/>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nsid w:val="602654E5"/>
    <w:multiLevelType w:val="hybridMultilevel"/>
    <w:tmpl w:val="B1689968"/>
    <w:lvl w:ilvl="0" w:tplc="040C000F">
      <w:start w:val="1"/>
      <w:numFmt w:val="decimal"/>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618C78AF"/>
    <w:multiLevelType w:val="multilevel"/>
    <w:tmpl w:val="3776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1EB3FAA"/>
    <w:multiLevelType w:val="hybridMultilevel"/>
    <w:tmpl w:val="50FC5E78"/>
    <w:lvl w:ilvl="0" w:tplc="C7209E7A">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34F20A2"/>
    <w:multiLevelType w:val="hybridMultilevel"/>
    <w:tmpl w:val="4BF099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3">
    <w:nsid w:val="6BD05231"/>
    <w:multiLevelType w:val="hybridMultilevel"/>
    <w:tmpl w:val="C99602E4"/>
    <w:lvl w:ilvl="0" w:tplc="9572AA84">
      <w:numFmt w:val="bullet"/>
      <w:lvlText w:val="-"/>
      <w:lvlJc w:val="left"/>
      <w:pPr>
        <w:ind w:left="360" w:hanging="360"/>
      </w:pPr>
      <w:rPr>
        <w:rFonts w:ascii="Calibri" w:eastAsia="Calibri"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nsid w:val="72F02D16"/>
    <w:multiLevelType w:val="hybridMultilevel"/>
    <w:tmpl w:val="B074015E"/>
    <w:lvl w:ilvl="0" w:tplc="9572AA84">
      <w:numFmt w:val="bullet"/>
      <w:lvlText w:val="-"/>
      <w:lvlJc w:val="left"/>
      <w:pPr>
        <w:ind w:left="360" w:hanging="360"/>
      </w:pPr>
      <w:rPr>
        <w:rFonts w:ascii="Calibri" w:eastAsia="Calibri" w:hAnsi="Calibri" w:cs="Aria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731E288A"/>
    <w:multiLevelType w:val="multilevel"/>
    <w:tmpl w:val="BBB0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6B0B96"/>
    <w:multiLevelType w:val="hybridMultilevel"/>
    <w:tmpl w:val="515480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83F5B6F"/>
    <w:multiLevelType w:val="hybridMultilevel"/>
    <w:tmpl w:val="074437BC"/>
    <w:lvl w:ilvl="0" w:tplc="9572AA84">
      <w:numFmt w:val="bullet"/>
      <w:lvlText w:val="-"/>
      <w:lvlJc w:val="left"/>
      <w:pPr>
        <w:ind w:left="360" w:hanging="360"/>
      </w:pPr>
      <w:rPr>
        <w:rFonts w:ascii="Calibri" w:eastAsia="Calibri" w:hAnsi="Calibri"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7D1A222B"/>
    <w:multiLevelType w:val="hybridMultilevel"/>
    <w:tmpl w:val="16922676"/>
    <w:lvl w:ilvl="0" w:tplc="9572AA84">
      <w:numFmt w:val="bullet"/>
      <w:lvlText w:val="-"/>
      <w:lvlJc w:val="left"/>
      <w:pPr>
        <w:ind w:left="360" w:hanging="360"/>
      </w:pPr>
      <w:rPr>
        <w:rFonts w:ascii="Calibri" w:eastAsia="Calibri" w:hAnsi="Calibri"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8"/>
  </w:num>
  <w:num w:numId="7">
    <w:abstractNumId w:val="8"/>
  </w:num>
  <w:num w:numId="8">
    <w:abstractNumId w:val="23"/>
  </w:num>
  <w:num w:numId="9">
    <w:abstractNumId w:val="27"/>
  </w:num>
  <w:num w:numId="10">
    <w:abstractNumId w:val="5"/>
  </w:num>
  <w:num w:numId="11">
    <w:abstractNumId w:val="20"/>
  </w:num>
  <w:num w:numId="12">
    <w:abstractNumId w:val="25"/>
  </w:num>
  <w:num w:numId="13">
    <w:abstractNumId w:val="12"/>
  </w:num>
  <w:num w:numId="14">
    <w:abstractNumId w:val="13"/>
  </w:num>
  <w:num w:numId="15">
    <w:abstractNumId w:val="1"/>
  </w:num>
  <w:num w:numId="16">
    <w:abstractNumId w:val="4"/>
  </w:num>
  <w:num w:numId="17">
    <w:abstractNumId w:val="17"/>
  </w:num>
  <w:num w:numId="18">
    <w:abstractNumId w:val="0"/>
  </w:num>
  <w:num w:numId="19">
    <w:abstractNumId w:val="26"/>
  </w:num>
  <w:num w:numId="20">
    <w:abstractNumId w:val="24"/>
  </w:num>
  <w:num w:numId="21">
    <w:abstractNumId w:val="19"/>
  </w:num>
  <w:num w:numId="22">
    <w:abstractNumId w:val="21"/>
  </w:num>
  <w:num w:numId="23">
    <w:abstractNumId w:val="2"/>
  </w:num>
  <w:num w:numId="24">
    <w:abstractNumId w:val="14"/>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9"/>
  </w:num>
  <w:num w:numId="29">
    <w:abstractNumId w:val="7"/>
  </w:num>
  <w:num w:numId="30">
    <w:abstractNumId w:val="7"/>
  </w:num>
  <w:num w:numId="31">
    <w:abstractNumId w:val="7"/>
  </w:num>
  <w:num w:numId="32">
    <w:abstractNumId w:val="16"/>
  </w:num>
  <w:num w:numId="3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MAGNAC Tess">
    <w15:presenceInfo w15:providerId="AD" w15:userId="S-1-5-21-3834895988-1951830915-283893654-120646665"/>
  </w15:person>
  <w15:person w15:author="BREANT Stephane">
    <w15:presenceInfo w15:providerId="AD" w15:userId="S-1-5-21-3834895988-1951830915-283893654-197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A06"/>
    <w:rsid w:val="00001263"/>
    <w:rsid w:val="000315E3"/>
    <w:rsid w:val="0004334D"/>
    <w:rsid w:val="00052E97"/>
    <w:rsid w:val="0006772D"/>
    <w:rsid w:val="00071930"/>
    <w:rsid w:val="0007491E"/>
    <w:rsid w:val="00077A14"/>
    <w:rsid w:val="00080205"/>
    <w:rsid w:val="00081F92"/>
    <w:rsid w:val="000A09BD"/>
    <w:rsid w:val="000A36DA"/>
    <w:rsid w:val="000B2562"/>
    <w:rsid w:val="000B3501"/>
    <w:rsid w:val="000B7786"/>
    <w:rsid w:val="000C67BB"/>
    <w:rsid w:val="000C72F5"/>
    <w:rsid w:val="000D3497"/>
    <w:rsid w:val="000D54EE"/>
    <w:rsid w:val="001029F3"/>
    <w:rsid w:val="001044CF"/>
    <w:rsid w:val="00110989"/>
    <w:rsid w:val="00112C96"/>
    <w:rsid w:val="00116454"/>
    <w:rsid w:val="0012383C"/>
    <w:rsid w:val="0014478E"/>
    <w:rsid w:val="001466B4"/>
    <w:rsid w:val="00155C31"/>
    <w:rsid w:val="001608E6"/>
    <w:rsid w:val="00160EBF"/>
    <w:rsid w:val="0018098F"/>
    <w:rsid w:val="00193748"/>
    <w:rsid w:val="0019434F"/>
    <w:rsid w:val="00194C0B"/>
    <w:rsid w:val="0019622C"/>
    <w:rsid w:val="001A23DA"/>
    <w:rsid w:val="001C36D2"/>
    <w:rsid w:val="001D5840"/>
    <w:rsid w:val="00201DEC"/>
    <w:rsid w:val="00201FD7"/>
    <w:rsid w:val="00205CFB"/>
    <w:rsid w:val="00223DE2"/>
    <w:rsid w:val="00224EE8"/>
    <w:rsid w:val="00227880"/>
    <w:rsid w:val="00232C88"/>
    <w:rsid w:val="00242FF9"/>
    <w:rsid w:val="0028097E"/>
    <w:rsid w:val="002C2150"/>
    <w:rsid w:val="002D091D"/>
    <w:rsid w:val="002D5AE9"/>
    <w:rsid w:val="002E0EB1"/>
    <w:rsid w:val="002E574D"/>
    <w:rsid w:val="002F4C59"/>
    <w:rsid w:val="002F7CDA"/>
    <w:rsid w:val="003037AC"/>
    <w:rsid w:val="00310A82"/>
    <w:rsid w:val="00324381"/>
    <w:rsid w:val="00326DCC"/>
    <w:rsid w:val="0032786D"/>
    <w:rsid w:val="00330DD8"/>
    <w:rsid w:val="003469E6"/>
    <w:rsid w:val="00351DE4"/>
    <w:rsid w:val="003558D2"/>
    <w:rsid w:val="00377ADC"/>
    <w:rsid w:val="0038062E"/>
    <w:rsid w:val="0038514C"/>
    <w:rsid w:val="003A46FE"/>
    <w:rsid w:val="003B44C8"/>
    <w:rsid w:val="003B7196"/>
    <w:rsid w:val="003D08A6"/>
    <w:rsid w:val="003E21A3"/>
    <w:rsid w:val="00406CF4"/>
    <w:rsid w:val="00416E04"/>
    <w:rsid w:val="004225D0"/>
    <w:rsid w:val="00424E5D"/>
    <w:rsid w:val="00431492"/>
    <w:rsid w:val="0044573B"/>
    <w:rsid w:val="0045061E"/>
    <w:rsid w:val="00454C15"/>
    <w:rsid w:val="00495B1E"/>
    <w:rsid w:val="004A1A1C"/>
    <w:rsid w:val="004B685D"/>
    <w:rsid w:val="004E168B"/>
    <w:rsid w:val="004E3524"/>
    <w:rsid w:val="00514E57"/>
    <w:rsid w:val="00522619"/>
    <w:rsid w:val="00524331"/>
    <w:rsid w:val="00543AE8"/>
    <w:rsid w:val="00555893"/>
    <w:rsid w:val="005759FC"/>
    <w:rsid w:val="0058286B"/>
    <w:rsid w:val="00585C57"/>
    <w:rsid w:val="005C4179"/>
    <w:rsid w:val="005C5AD7"/>
    <w:rsid w:val="005D4D07"/>
    <w:rsid w:val="005F02A9"/>
    <w:rsid w:val="00600061"/>
    <w:rsid w:val="00624D2D"/>
    <w:rsid w:val="0063591C"/>
    <w:rsid w:val="006436C3"/>
    <w:rsid w:val="006472C1"/>
    <w:rsid w:val="0066700B"/>
    <w:rsid w:val="00672E99"/>
    <w:rsid w:val="00684083"/>
    <w:rsid w:val="00696468"/>
    <w:rsid w:val="006B32B9"/>
    <w:rsid w:val="006B35AB"/>
    <w:rsid w:val="006B4592"/>
    <w:rsid w:val="007045DE"/>
    <w:rsid w:val="00710527"/>
    <w:rsid w:val="007118E4"/>
    <w:rsid w:val="0072028D"/>
    <w:rsid w:val="00725B3E"/>
    <w:rsid w:val="00737EF4"/>
    <w:rsid w:val="0074770F"/>
    <w:rsid w:val="0075183D"/>
    <w:rsid w:val="00765B8F"/>
    <w:rsid w:val="007730A0"/>
    <w:rsid w:val="007755E2"/>
    <w:rsid w:val="007972CC"/>
    <w:rsid w:val="007B51C9"/>
    <w:rsid w:val="007B5405"/>
    <w:rsid w:val="007B6728"/>
    <w:rsid w:val="007C7BFF"/>
    <w:rsid w:val="007D5715"/>
    <w:rsid w:val="007F0E35"/>
    <w:rsid w:val="007F312D"/>
    <w:rsid w:val="00822A1B"/>
    <w:rsid w:val="00835FE0"/>
    <w:rsid w:val="00852D78"/>
    <w:rsid w:val="00870BD6"/>
    <w:rsid w:val="00877928"/>
    <w:rsid w:val="00887A86"/>
    <w:rsid w:val="00890182"/>
    <w:rsid w:val="0089528A"/>
    <w:rsid w:val="008B6744"/>
    <w:rsid w:val="008C7FFC"/>
    <w:rsid w:val="00920804"/>
    <w:rsid w:val="00934AC4"/>
    <w:rsid w:val="00944D39"/>
    <w:rsid w:val="00960C2A"/>
    <w:rsid w:val="00962562"/>
    <w:rsid w:val="00964C13"/>
    <w:rsid w:val="0098104E"/>
    <w:rsid w:val="009816E9"/>
    <w:rsid w:val="00982AB7"/>
    <w:rsid w:val="00995E1F"/>
    <w:rsid w:val="009A65D5"/>
    <w:rsid w:val="009C010C"/>
    <w:rsid w:val="009D6B7B"/>
    <w:rsid w:val="009E4F0A"/>
    <w:rsid w:val="009E55CD"/>
    <w:rsid w:val="009F1302"/>
    <w:rsid w:val="00A059FC"/>
    <w:rsid w:val="00A2145D"/>
    <w:rsid w:val="00A25C61"/>
    <w:rsid w:val="00A31DF7"/>
    <w:rsid w:val="00A34F9D"/>
    <w:rsid w:val="00A41DD4"/>
    <w:rsid w:val="00A46521"/>
    <w:rsid w:val="00A76FC4"/>
    <w:rsid w:val="00A87C9B"/>
    <w:rsid w:val="00A93A3C"/>
    <w:rsid w:val="00AB79BE"/>
    <w:rsid w:val="00AC2D3D"/>
    <w:rsid w:val="00AC6979"/>
    <w:rsid w:val="00AD356D"/>
    <w:rsid w:val="00AD3915"/>
    <w:rsid w:val="00AE22D1"/>
    <w:rsid w:val="00AF0EC6"/>
    <w:rsid w:val="00AF41F7"/>
    <w:rsid w:val="00B056BA"/>
    <w:rsid w:val="00B133BF"/>
    <w:rsid w:val="00B23CDB"/>
    <w:rsid w:val="00B25FCA"/>
    <w:rsid w:val="00B41AA1"/>
    <w:rsid w:val="00B60E03"/>
    <w:rsid w:val="00B65658"/>
    <w:rsid w:val="00B67D94"/>
    <w:rsid w:val="00B77CFF"/>
    <w:rsid w:val="00B802A2"/>
    <w:rsid w:val="00B82D09"/>
    <w:rsid w:val="00B96E0C"/>
    <w:rsid w:val="00BA59C3"/>
    <w:rsid w:val="00BA7086"/>
    <w:rsid w:val="00BA7C8B"/>
    <w:rsid w:val="00BB0AB1"/>
    <w:rsid w:val="00BB14F8"/>
    <w:rsid w:val="00BC0AAD"/>
    <w:rsid w:val="00BC2A9F"/>
    <w:rsid w:val="00BC332D"/>
    <w:rsid w:val="00BC51D7"/>
    <w:rsid w:val="00BC5638"/>
    <w:rsid w:val="00BC68F4"/>
    <w:rsid w:val="00BD7F28"/>
    <w:rsid w:val="00BE75F0"/>
    <w:rsid w:val="00BF64D9"/>
    <w:rsid w:val="00C121C4"/>
    <w:rsid w:val="00C26097"/>
    <w:rsid w:val="00C47018"/>
    <w:rsid w:val="00C560B8"/>
    <w:rsid w:val="00C57B2E"/>
    <w:rsid w:val="00CA1BD0"/>
    <w:rsid w:val="00CA7D96"/>
    <w:rsid w:val="00CB5AD5"/>
    <w:rsid w:val="00CD2E37"/>
    <w:rsid w:val="00CF204F"/>
    <w:rsid w:val="00CF2902"/>
    <w:rsid w:val="00D03189"/>
    <w:rsid w:val="00D10A67"/>
    <w:rsid w:val="00D154AC"/>
    <w:rsid w:val="00D20B54"/>
    <w:rsid w:val="00D51052"/>
    <w:rsid w:val="00D52DBC"/>
    <w:rsid w:val="00D60B21"/>
    <w:rsid w:val="00D61F50"/>
    <w:rsid w:val="00D83787"/>
    <w:rsid w:val="00D95C3E"/>
    <w:rsid w:val="00DA1D93"/>
    <w:rsid w:val="00DA38D2"/>
    <w:rsid w:val="00DA7172"/>
    <w:rsid w:val="00E1754C"/>
    <w:rsid w:val="00E35C92"/>
    <w:rsid w:val="00E544BA"/>
    <w:rsid w:val="00E558C3"/>
    <w:rsid w:val="00E573A0"/>
    <w:rsid w:val="00E74D83"/>
    <w:rsid w:val="00E871B7"/>
    <w:rsid w:val="00EB434C"/>
    <w:rsid w:val="00EB48BE"/>
    <w:rsid w:val="00EC0C7D"/>
    <w:rsid w:val="00EC6DF9"/>
    <w:rsid w:val="00ED271A"/>
    <w:rsid w:val="00EE327C"/>
    <w:rsid w:val="00EE7D57"/>
    <w:rsid w:val="00F108A8"/>
    <w:rsid w:val="00F1260C"/>
    <w:rsid w:val="00F23C8F"/>
    <w:rsid w:val="00F40CAA"/>
    <w:rsid w:val="00F54CF8"/>
    <w:rsid w:val="00F63BD8"/>
    <w:rsid w:val="00F65A06"/>
    <w:rsid w:val="00F73122"/>
    <w:rsid w:val="00F8520C"/>
    <w:rsid w:val="00F86657"/>
    <w:rsid w:val="00F90132"/>
    <w:rsid w:val="00FE0D43"/>
    <w:rsid w:val="00FE605C"/>
    <w:rsid w:val="00FF4869"/>
    <w:rsid w:val="00FF53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before="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5A06"/>
    <w:pPr>
      <w:keepNext/>
      <w:keepLines/>
      <w:numPr>
        <w:numId w:val="1"/>
      </w:numPr>
      <w:spacing w:before="480" w:after="240" w:line="254"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rsid w:val="00F65A06"/>
    <w:rPr>
      <w:rFonts w:ascii="Calibri Light" w:eastAsia="Times New Roman" w:hAnsi="Calibri Light" w:cs="Times New Roman"/>
      <w:b/>
      <w:bCs/>
      <w:i/>
      <w:iCs/>
      <w:color w:val="5B9BD5"/>
    </w:rPr>
  </w:style>
  <w:style w:type="numbering" w:customStyle="1" w:styleId="Aucuneliste1">
    <w:name w:val="Aucune liste1"/>
    <w:next w:val="Aucuneliste"/>
    <w:uiPriority w:val="99"/>
    <w:semiHidden/>
    <w:unhideWhenUsed/>
    <w:rsid w:val="00F65A06"/>
  </w:style>
  <w:style w:type="character" w:styleId="Lienhypertexte">
    <w:name w:val="Hyperlink"/>
    <w:basedOn w:val="Policepardfaut"/>
    <w:uiPriority w:val="99"/>
    <w:unhideWhenUsed/>
    <w:rsid w:val="00F65A06"/>
    <w:rPr>
      <w:color w:val="0000FF" w:themeColor="hyperlink"/>
      <w:u w:val="single"/>
    </w:rPr>
  </w:style>
  <w:style w:type="character" w:styleId="Lienhypertextesuivivisit">
    <w:name w:val="FollowedHyperlink"/>
    <w:basedOn w:val="Policepardfaut"/>
    <w:uiPriority w:val="99"/>
    <w:semiHidden/>
    <w:unhideWhenUsed/>
    <w:rsid w:val="00F65A06"/>
    <w:rPr>
      <w:color w:val="800080" w:themeColor="followedHyperlink"/>
      <w:u w:val="single"/>
    </w:rPr>
  </w:style>
  <w:style w:type="paragraph" w:styleId="TM1">
    <w:name w:val="toc 1"/>
    <w:basedOn w:val="Normal"/>
    <w:next w:val="Normal"/>
    <w:autoRedefine/>
    <w:uiPriority w:val="39"/>
    <w:semiHidden/>
    <w:unhideWhenUsed/>
    <w:rsid w:val="00F65A06"/>
    <w:pPr>
      <w:spacing w:after="120" w:line="254"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4"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4"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4"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4"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4"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4"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4"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4"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F65A06"/>
    <w:rPr>
      <w:rFonts w:ascii="Calibri" w:eastAsia="Calibri" w:hAnsi="Calibri" w:cs="Times New Roman"/>
      <w:sz w:val="20"/>
      <w:szCs w:val="20"/>
    </w:rPr>
  </w:style>
  <w:style w:type="paragraph" w:styleId="Commentaire">
    <w:name w:val="annotation text"/>
    <w:basedOn w:val="Normal"/>
    <w:link w:val="CommentaireCar"/>
    <w:uiPriority w:val="99"/>
    <w:semiHidden/>
    <w:unhideWhenUsed/>
    <w:rsid w:val="00F65A06"/>
    <w:pPr>
      <w:spacing w:before="0" w:after="160"/>
      <w:ind w:left="0" w:firstLine="0"/>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F65A06"/>
    <w:rPr>
      <w:rFonts w:ascii="Calibri" w:eastAsia="Calibri" w:hAnsi="Calibri" w:cs="Times New Roman"/>
      <w:sz w:val="20"/>
      <w:szCs w:val="20"/>
    </w:rPr>
  </w:style>
  <w:style w:type="paragraph" w:styleId="En-tte">
    <w:name w:val="header"/>
    <w:basedOn w:val="Normal"/>
    <w:link w:val="En-tt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En-tteCar">
    <w:name w:val="En-tête Car"/>
    <w:basedOn w:val="Policepardfaut"/>
    <w:link w:val="En-tte"/>
    <w:uiPriority w:val="99"/>
    <w:rsid w:val="00F65A06"/>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PieddepageCar">
    <w:name w:val="Pied de page Car"/>
    <w:basedOn w:val="Policepardfaut"/>
    <w:link w:val="Pieddepage"/>
    <w:uiPriority w:val="99"/>
    <w:rsid w:val="00F65A06"/>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finCar">
    <w:name w:val="Note de fin Car"/>
    <w:basedOn w:val="Policepardfaut"/>
    <w:link w:val="Notedefin"/>
    <w:uiPriority w:val="99"/>
    <w:semiHidden/>
    <w:rsid w:val="00F65A06"/>
    <w:rPr>
      <w:rFonts w:ascii="Calibri" w:eastAsia="Calibri" w:hAnsi="Calibri" w:cs="Times New Roman"/>
      <w:sz w:val="20"/>
      <w:szCs w:val="20"/>
    </w:rPr>
  </w:style>
  <w:style w:type="paragraph" w:styleId="Titre">
    <w:name w:val="Title"/>
    <w:basedOn w:val="Normal"/>
    <w:next w:val="Normal"/>
    <w:link w:val="TitreCar"/>
    <w:uiPriority w:val="10"/>
    <w:qFormat/>
    <w:rsid w:val="00F65A06"/>
    <w:pPr>
      <w:numPr>
        <w:numId w:val="3"/>
      </w:numPr>
      <w:pBdr>
        <w:bottom w:val="single" w:sz="8" w:space="4" w:color="153D8A"/>
      </w:pBdr>
      <w:spacing w:before="0" w:after="300"/>
      <w:contextualSpacing/>
    </w:pPr>
    <w:rPr>
      <w:rFonts w:ascii="Montserrat" w:eastAsia="Times New Roman" w:hAnsi="Montserrat" w:cs="Times New Roman"/>
      <w:color w:val="153D8A"/>
      <w:spacing w:val="5"/>
      <w:kern w:val="28"/>
      <w:sz w:val="32"/>
      <w:szCs w:val="52"/>
    </w:rPr>
  </w:style>
  <w:style w:type="character" w:customStyle="1" w:styleId="TitreCar">
    <w:name w:val="Titre Car"/>
    <w:basedOn w:val="Policepardfaut"/>
    <w:link w:val="Titre"/>
    <w:uiPriority w:val="10"/>
    <w:rsid w:val="00F65A06"/>
    <w:rPr>
      <w:rFonts w:ascii="Montserrat" w:eastAsia="Times New Roman" w:hAnsi="Montserrat" w:cs="Times New Roman"/>
      <w:color w:val="153D8A"/>
      <w:spacing w:val="5"/>
      <w:kern w:val="28"/>
      <w:sz w:val="32"/>
      <w:szCs w:val="52"/>
    </w:rPr>
  </w:style>
  <w:style w:type="paragraph" w:styleId="Corpsdetexte2">
    <w:name w:val="Body Text 2"/>
    <w:basedOn w:val="Normal"/>
    <w:link w:val="Corpsdetexte2Car"/>
    <w:semiHidden/>
    <w:unhideWhenUsed/>
    <w:rsid w:val="00F65A06"/>
    <w:pPr>
      <w:overflowPunct w:val="0"/>
      <w:autoSpaceDE w:val="0"/>
      <w:autoSpaceDN w:val="0"/>
      <w:adjustRightInd w:val="0"/>
      <w:spacing w:before="0" w:line="240" w:lineRule="atLeast"/>
      <w:ind w:left="0" w:firstLine="0"/>
    </w:pPr>
    <w:rPr>
      <w:rFonts w:ascii="Century" w:eastAsia="Times New Roman" w:hAnsi="Century" w:cs="Times New Roman"/>
      <w:b/>
      <w:color w:val="333399"/>
      <w:sz w:val="18"/>
      <w:szCs w:val="20"/>
      <w:lang w:eastAsia="fr-FR"/>
    </w:rPr>
  </w:style>
  <w:style w:type="character" w:customStyle="1" w:styleId="Corpsdetexte2Car">
    <w:name w:val="Corps de texte 2 Car"/>
    <w:basedOn w:val="Policepardfaut"/>
    <w:link w:val="Corpsdetexte2"/>
    <w:semiHidden/>
    <w:rsid w:val="00F65A06"/>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rsid w:val="00F65A06"/>
    <w:rPr>
      <w:b/>
      <w:bCs/>
    </w:rPr>
  </w:style>
  <w:style w:type="character" w:customStyle="1" w:styleId="ObjetducommentaireCar">
    <w:name w:val="Objet du commentaire Car"/>
    <w:basedOn w:val="CommentaireCar"/>
    <w:link w:val="Objetducommentaire"/>
    <w:uiPriority w:val="99"/>
    <w:semiHidden/>
    <w:rsid w:val="00F65A06"/>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F65A06"/>
    <w:pPr>
      <w:spacing w:before="0"/>
      <w:ind w:left="0" w:firstLine="0"/>
    </w:pPr>
    <w:rPr>
      <w:rFonts w:ascii="Tahoma" w:eastAsia="Calibri" w:hAnsi="Tahoma" w:cs="Tahoma"/>
      <w:sz w:val="16"/>
      <w:szCs w:val="16"/>
    </w:rPr>
  </w:style>
  <w:style w:type="character" w:customStyle="1" w:styleId="TextedebullesCar">
    <w:name w:val="Texte de bulles Car"/>
    <w:basedOn w:val="Policepardfaut"/>
    <w:link w:val="Textedebulles"/>
    <w:uiPriority w:val="99"/>
    <w:semiHidden/>
    <w:rsid w:val="00F65A06"/>
    <w:rPr>
      <w:rFonts w:ascii="Tahoma" w:eastAsia="Calibri" w:hAnsi="Tahoma" w:cs="Tahoma"/>
      <w:sz w:val="16"/>
      <w:szCs w:val="16"/>
    </w:rPr>
  </w:style>
  <w:style w:type="paragraph" w:styleId="Rvision">
    <w:name w:val="Revision"/>
    <w:uiPriority w:val="99"/>
    <w:semiHidden/>
    <w:rsid w:val="00F65A06"/>
    <w:pPr>
      <w:spacing w:before="0"/>
      <w:ind w:left="0" w:firstLine="0"/>
    </w:pPr>
    <w:rPr>
      <w:rFonts w:ascii="Calibri" w:eastAsia="Calibri" w:hAnsi="Calibri" w:cs="Times New Roman"/>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4"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4"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4" w:lineRule="auto"/>
      <w:ind w:left="0" w:firstLine="0"/>
      <w:outlineLvl w:val="3"/>
    </w:pPr>
    <w:rPr>
      <w:rFonts w:ascii="Calibri Light" w:eastAsia="Times New Roman" w:hAnsi="Calibri Light" w:cs="Times New Roman"/>
      <w:b/>
      <w:bCs/>
      <w:i/>
      <w:iCs/>
      <w:color w:val="5B9BD5"/>
    </w:rPr>
  </w:style>
  <w:style w:type="character" w:styleId="Appelnotedebasdep">
    <w:name w:val="footnote reference"/>
    <w:basedOn w:val="Policepardfaut"/>
    <w:uiPriority w:val="99"/>
    <w:semiHidden/>
    <w:unhideWhenUsed/>
    <w:rsid w:val="00F65A06"/>
    <w:rPr>
      <w:vertAlign w:val="superscript"/>
    </w:rPr>
  </w:style>
  <w:style w:type="character" w:styleId="Marquedecommentaire">
    <w:name w:val="annotation reference"/>
    <w:basedOn w:val="Policepardfaut"/>
    <w:uiPriority w:val="99"/>
    <w:semiHidden/>
    <w:unhideWhenUsed/>
    <w:rsid w:val="00F65A06"/>
    <w:rPr>
      <w:sz w:val="16"/>
      <w:szCs w:val="16"/>
    </w:rPr>
  </w:style>
  <w:style w:type="character" w:styleId="Appeldenotedefin">
    <w:name w:val="endnote reference"/>
    <w:basedOn w:val="Policepardfaut"/>
    <w:uiPriority w:val="99"/>
    <w:semiHidden/>
    <w:unhideWhenUsed/>
    <w:rsid w:val="00F65A06"/>
    <w:rPr>
      <w:vertAlign w:val="superscript"/>
    </w:rPr>
  </w:style>
  <w:style w:type="character" w:styleId="Textedelespacerserv">
    <w:name w:val="Placeholder Text"/>
    <w:basedOn w:val="Policepardfaut"/>
    <w:uiPriority w:val="99"/>
    <w:semiHidden/>
    <w:rsid w:val="00F65A06"/>
    <w:rPr>
      <w:color w:val="808080"/>
    </w:rPr>
  </w:style>
  <w:style w:type="character" w:customStyle="1" w:styleId="Lienhypertextesuivivisit1">
    <w:name w:val="Lien hypertexte suivi visité1"/>
    <w:basedOn w:val="Policepardfaut"/>
    <w:uiPriority w:val="99"/>
    <w:semiHidden/>
    <w:rsid w:val="00F65A06"/>
    <w:rPr>
      <w:color w:val="954F72"/>
      <w:u w:val="single"/>
    </w:rPr>
  </w:style>
  <w:style w:type="character" w:customStyle="1" w:styleId="shortcode-typography">
    <w:name w:val="shortcode-typography"/>
    <w:basedOn w:val="Policepardfaut"/>
    <w:rsid w:val="00F65A06"/>
  </w:style>
  <w:style w:type="character" w:customStyle="1" w:styleId="Mentionnonrsolue1">
    <w:name w:val="Mention non résolue1"/>
    <w:basedOn w:val="Policepardfaut"/>
    <w:uiPriority w:val="99"/>
    <w:semiHidden/>
    <w:rsid w:val="00F65A06"/>
    <w:rPr>
      <w:color w:val="808080"/>
      <w:shd w:val="clear" w:color="auto" w:fill="E6E6E6"/>
    </w:rPr>
  </w:style>
  <w:style w:type="character" w:customStyle="1" w:styleId="Titre2Car1">
    <w:name w:val="Titre 2 Car1"/>
    <w:basedOn w:val="Policepardfaut"/>
    <w:uiPriority w:val="9"/>
    <w:semiHidden/>
    <w:rsid w:val="00F65A06"/>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F65A06"/>
    <w:rPr>
      <w:rFonts w:ascii="Cambria" w:eastAsia="Times New Roman" w:hAnsi="Cambria" w:cs="Times New Roman" w:hint="default"/>
      <w:b/>
      <w:bCs/>
      <w:color w:val="4F81BD" w:themeColor="accent1"/>
    </w:rPr>
  </w:style>
  <w:style w:type="character" w:customStyle="1" w:styleId="Titre4Car1">
    <w:name w:val="Titre 4 Car1"/>
    <w:basedOn w:val="Policepardfaut"/>
    <w:uiPriority w:val="9"/>
    <w:semiHidden/>
    <w:rsid w:val="00F65A06"/>
    <w:rPr>
      <w:rFonts w:ascii="Cambria" w:eastAsia="Times New Roman" w:hAnsi="Cambria" w:cs="Times New Roman" w:hint="default"/>
      <w:b/>
      <w:bCs/>
      <w:i/>
      <w:iCs/>
      <w:color w:val="4F81BD" w:themeColor="accent1"/>
    </w:rPr>
  </w:style>
  <w:style w:type="table" w:styleId="Grilledutableau">
    <w:name w:val="Table Grid"/>
    <w:basedOn w:val="TableauNormal"/>
    <w:uiPriority w:val="59"/>
    <w:rsid w:val="00F65A06"/>
    <w:pPr>
      <w:spacing w:before="0"/>
      <w:ind w:left="0" w:firstLin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1-Accent3">
    <w:name w:val="Medium Shading 1 Accent 3"/>
    <w:basedOn w:val="TableauNormal"/>
    <w:uiPriority w:val="63"/>
    <w:rsid w:val="00F65A06"/>
    <w:pPr>
      <w:spacing w:before="0"/>
    </w:pPr>
    <w:rPr>
      <w:rFonts w:ascii="Calibri" w:eastAsia="Calibri" w:hAnsi="Calibri" w:cs="Times New Roma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Lines="0" w:before="0" w:beforeAutospacing="0" w:afterLines="0" w:after="0" w:afterAutospacing="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pPr>
      <w:spacing w:before="0"/>
    </w:pPr>
    <w:rPr>
      <w:rFonts w:ascii="Cambria" w:eastAsia="Times New Roman" w:hAnsi="Cambria" w:cs="Times New Roman"/>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pPr>
      <w:spacing w:before="0"/>
    </w:pPr>
    <w:rPr>
      <w:rFonts w:ascii="Calibri" w:eastAsia="Calibri" w:hAnsi="Calibri" w:cs="Times New Roman"/>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pPr>
      <w:spacing w:before="0"/>
    </w:pPr>
    <w:rPr>
      <w:rFonts w:ascii="Calibri" w:eastAsia="Calibri" w:hAnsi="Calibri" w:cs="Times New Roman"/>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pPr>
      <w:spacing w:before="0"/>
    </w:pPr>
    <w:rPr>
      <w:rFonts w:ascii="Calibri" w:eastAsia="Times New Roman" w:hAnsi="Calibri"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100" w:beforeAutospacing="1" w:afterLines="0" w:after="100" w:afterAutospacing="1"/>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ascii="Calibri" w:hAnsi="Calibri" w:cs="Times New Roman" w:hint="default"/>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pPr>
      <w:spacing w:before="0"/>
      <w:ind w:left="0" w:firstLine="0"/>
    </w:pPr>
    <w:rPr>
      <w:rFonts w:ascii="Calibri" w:eastAsia="Calibri" w:hAnsi="Calibri" w:cs="Times New Roman"/>
    </w:rPr>
    <w:tblPr>
      <w:tblStyleRowBandSize w:val="1"/>
      <w:tblStyleColBandSize w:val="1"/>
      <w:tblInd w:w="0" w:type="dxa"/>
      <w:tblBorders>
        <w:top w:val="single" w:sz="8" w:space="0" w:color="BBBBBB"/>
        <w:left w:val="single" w:sz="8" w:space="0" w:color="BBBBBB"/>
        <w:bottom w:val="single" w:sz="8" w:space="0" w:color="BBBBBB"/>
        <w:right w:val="single" w:sz="8" w:space="0" w:color="BBBBBB"/>
        <w:insideH w:val="single" w:sz="8" w:space="0" w:color="BBBBBB"/>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beforeAutospacing="1" w:afterLines="0" w:after="100" w:afterAutospacing="1"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pPr>
      <w:spacing w:before="0"/>
      <w:ind w:left="0" w:firstLine="0"/>
    </w:pPr>
    <w:rPr>
      <w:rFonts w:ascii="Calibri Light" w:eastAsia="Times New Roman" w:hAnsi="Calibri Light" w:cs="Times New Roman"/>
      <w:color w:val="000000"/>
    </w:rPr>
    <w:tblPr>
      <w:tblStyleRowBandSize w:val="1"/>
      <w:tblStyleColBandSize w:val="1"/>
      <w:tblInd w:w="0" w:type="dxa"/>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CellMar>
        <w:top w:w="0" w:type="dxa"/>
        <w:left w:w="108" w:type="dxa"/>
        <w:bottom w:w="0" w:type="dxa"/>
        <w:right w:w="108" w:type="dxa"/>
      </w:tblCellMar>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pPr>
      <w:spacing w:before="0"/>
      <w:ind w:left="0" w:firstLine="0"/>
    </w:pPr>
    <w:rPr>
      <w:rFonts w:ascii="Calibri" w:eastAsia="Calibri" w:hAnsi="Calibri" w:cs="Times New Roman"/>
      <w:color w:val="000000"/>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pPr>
      <w:spacing w:before="0"/>
      <w:ind w:left="0" w:firstLine="0"/>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pPr>
      <w:spacing w:befor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059FC"/>
    <w:pPr>
      <w:autoSpaceDE w:val="0"/>
      <w:autoSpaceDN w:val="0"/>
      <w:adjustRightInd w:val="0"/>
      <w:spacing w:before="0"/>
      <w:ind w:left="0" w:firstLine="0"/>
    </w:pPr>
    <w:rPr>
      <w:rFonts w:ascii="Georgia" w:hAnsi="Georgia" w:cs="Georgia"/>
      <w:color w:val="000000"/>
      <w:sz w:val="24"/>
      <w:szCs w:val="24"/>
    </w:rPr>
  </w:style>
  <w:style w:type="paragraph" w:styleId="NormalWeb">
    <w:name w:val="Normal (Web)"/>
    <w:basedOn w:val="Normal"/>
    <w:uiPriority w:val="99"/>
    <w:semiHidden/>
    <w:unhideWhenUsed/>
    <w:rsid w:val="00F1260C"/>
    <w:pPr>
      <w:spacing w:before="100" w:beforeAutospacing="1" w:after="100" w:afterAutospacing="1"/>
      <w:ind w:left="0" w:firstLine="0"/>
    </w:pPr>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before="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65A06"/>
    <w:pPr>
      <w:keepNext/>
      <w:keepLines/>
      <w:numPr>
        <w:numId w:val="1"/>
      </w:numPr>
      <w:spacing w:before="480" w:after="240" w:line="254" w:lineRule="auto"/>
      <w:ind w:left="714" w:hanging="357"/>
      <w:jc w:val="both"/>
      <w:outlineLvl w:val="0"/>
    </w:pPr>
    <w:rPr>
      <w:rFonts w:ascii="Montserrat" w:eastAsia="Times New Roman" w:hAnsi="Montserrat" w:cs="Times New Roman"/>
      <w:b/>
      <w:bCs/>
      <w:color w:val="153D8A"/>
      <w:szCs w:val="28"/>
    </w:rPr>
  </w:style>
  <w:style w:type="paragraph" w:styleId="Titre2">
    <w:name w:val="heading 2"/>
    <w:basedOn w:val="Normal"/>
    <w:next w:val="Normal"/>
    <w:link w:val="Titre2Car"/>
    <w:uiPriority w:val="9"/>
    <w:semiHidden/>
    <w:unhideWhenUsed/>
    <w:qFormat/>
    <w:rsid w:val="00F65A06"/>
    <w:pPr>
      <w:keepNext/>
      <w:keepLines/>
      <w:spacing w:before="200"/>
      <w:outlineLvl w:val="1"/>
    </w:pPr>
    <w:rPr>
      <w:rFonts w:ascii="Calibri Light" w:eastAsia="Times New Roman" w:hAnsi="Calibri Light" w:cs="Times New Roman"/>
      <w:b/>
      <w:bCs/>
      <w:color w:val="5B9BD5"/>
      <w:sz w:val="26"/>
      <w:szCs w:val="26"/>
    </w:rPr>
  </w:style>
  <w:style w:type="paragraph" w:styleId="Titre3">
    <w:name w:val="heading 3"/>
    <w:basedOn w:val="Normal"/>
    <w:next w:val="Normal"/>
    <w:link w:val="Titre3Car"/>
    <w:uiPriority w:val="9"/>
    <w:semiHidden/>
    <w:unhideWhenUsed/>
    <w:qFormat/>
    <w:rsid w:val="00F65A06"/>
    <w:pPr>
      <w:keepNext/>
      <w:keepLines/>
      <w:spacing w:before="200"/>
      <w:outlineLvl w:val="2"/>
    </w:pPr>
    <w:rPr>
      <w:rFonts w:ascii="Calibri Light" w:eastAsia="Times New Roman" w:hAnsi="Calibri Light" w:cs="Times New Roman"/>
      <w:b/>
      <w:bCs/>
      <w:color w:val="5B9BD5"/>
    </w:rPr>
  </w:style>
  <w:style w:type="paragraph" w:styleId="Titre4">
    <w:name w:val="heading 4"/>
    <w:basedOn w:val="Normal"/>
    <w:next w:val="Normal"/>
    <w:link w:val="Titre4Car"/>
    <w:uiPriority w:val="9"/>
    <w:semiHidden/>
    <w:unhideWhenUsed/>
    <w:qFormat/>
    <w:rsid w:val="00F65A06"/>
    <w:pPr>
      <w:keepNext/>
      <w:keepLines/>
      <w:spacing w:before="200"/>
      <w:outlineLvl w:val="3"/>
    </w:pPr>
    <w:rPr>
      <w:rFonts w:ascii="Calibri Light" w:eastAsia="Times New Roman" w:hAnsi="Calibri Light" w:cs="Times New Roman"/>
      <w:b/>
      <w:bCs/>
      <w:i/>
      <w:iCs/>
      <w:color w:val="5B9BD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5A06"/>
    <w:rPr>
      <w:rFonts w:ascii="Montserrat" w:eastAsia="Times New Roman" w:hAnsi="Montserrat" w:cs="Times New Roman"/>
      <w:b/>
      <w:bCs/>
      <w:color w:val="153D8A"/>
      <w:szCs w:val="28"/>
    </w:rPr>
  </w:style>
  <w:style w:type="character" w:customStyle="1" w:styleId="Titre2Car">
    <w:name w:val="Titre 2 Car"/>
    <w:basedOn w:val="Policepardfaut"/>
    <w:link w:val="Titre2"/>
    <w:uiPriority w:val="9"/>
    <w:semiHidden/>
    <w:rsid w:val="00F65A06"/>
    <w:rPr>
      <w:rFonts w:ascii="Calibri Light" w:eastAsia="Times New Roman" w:hAnsi="Calibri Light" w:cs="Times New Roman"/>
      <w:b/>
      <w:bCs/>
      <w:color w:val="5B9BD5"/>
      <w:sz w:val="26"/>
      <w:szCs w:val="26"/>
    </w:rPr>
  </w:style>
  <w:style w:type="character" w:customStyle="1" w:styleId="Titre3Car">
    <w:name w:val="Titre 3 Car"/>
    <w:basedOn w:val="Policepardfaut"/>
    <w:link w:val="Titre3"/>
    <w:uiPriority w:val="9"/>
    <w:semiHidden/>
    <w:rsid w:val="00F65A06"/>
    <w:rPr>
      <w:rFonts w:ascii="Calibri Light" w:eastAsia="Times New Roman" w:hAnsi="Calibri Light" w:cs="Times New Roman"/>
      <w:b/>
      <w:bCs/>
      <w:color w:val="5B9BD5"/>
    </w:rPr>
  </w:style>
  <w:style w:type="character" w:customStyle="1" w:styleId="Titre4Car">
    <w:name w:val="Titre 4 Car"/>
    <w:basedOn w:val="Policepardfaut"/>
    <w:link w:val="Titre4"/>
    <w:uiPriority w:val="9"/>
    <w:semiHidden/>
    <w:rsid w:val="00F65A06"/>
    <w:rPr>
      <w:rFonts w:ascii="Calibri Light" w:eastAsia="Times New Roman" w:hAnsi="Calibri Light" w:cs="Times New Roman"/>
      <w:b/>
      <w:bCs/>
      <w:i/>
      <w:iCs/>
      <w:color w:val="5B9BD5"/>
    </w:rPr>
  </w:style>
  <w:style w:type="numbering" w:customStyle="1" w:styleId="Aucuneliste1">
    <w:name w:val="Aucune liste1"/>
    <w:next w:val="Aucuneliste"/>
    <w:uiPriority w:val="99"/>
    <w:semiHidden/>
    <w:unhideWhenUsed/>
    <w:rsid w:val="00F65A06"/>
  </w:style>
  <w:style w:type="character" w:styleId="Lienhypertexte">
    <w:name w:val="Hyperlink"/>
    <w:basedOn w:val="Policepardfaut"/>
    <w:uiPriority w:val="99"/>
    <w:unhideWhenUsed/>
    <w:rsid w:val="00F65A06"/>
    <w:rPr>
      <w:color w:val="0000FF" w:themeColor="hyperlink"/>
      <w:u w:val="single"/>
    </w:rPr>
  </w:style>
  <w:style w:type="character" w:styleId="Lienhypertextesuivivisit">
    <w:name w:val="FollowedHyperlink"/>
    <w:basedOn w:val="Policepardfaut"/>
    <w:uiPriority w:val="99"/>
    <w:semiHidden/>
    <w:unhideWhenUsed/>
    <w:rsid w:val="00F65A06"/>
    <w:rPr>
      <w:color w:val="800080" w:themeColor="followedHyperlink"/>
      <w:u w:val="single"/>
    </w:rPr>
  </w:style>
  <w:style w:type="paragraph" w:styleId="TM1">
    <w:name w:val="toc 1"/>
    <w:basedOn w:val="Normal"/>
    <w:next w:val="Normal"/>
    <w:autoRedefine/>
    <w:uiPriority w:val="39"/>
    <w:semiHidden/>
    <w:unhideWhenUsed/>
    <w:rsid w:val="00F65A06"/>
    <w:pPr>
      <w:spacing w:after="120" w:line="254" w:lineRule="auto"/>
      <w:ind w:left="0" w:firstLine="0"/>
    </w:pPr>
    <w:rPr>
      <w:rFonts w:ascii="Calibri" w:eastAsia="Calibri" w:hAnsi="Calibri" w:cs="Times New Roman"/>
      <w:b/>
      <w:bCs/>
      <w:caps/>
      <w:sz w:val="20"/>
      <w:szCs w:val="20"/>
    </w:rPr>
  </w:style>
  <w:style w:type="paragraph" w:styleId="TM2">
    <w:name w:val="toc 2"/>
    <w:basedOn w:val="Normal"/>
    <w:next w:val="Normal"/>
    <w:autoRedefine/>
    <w:uiPriority w:val="39"/>
    <w:semiHidden/>
    <w:unhideWhenUsed/>
    <w:rsid w:val="00F65A06"/>
    <w:pPr>
      <w:spacing w:before="0" w:line="254" w:lineRule="auto"/>
      <w:ind w:left="220" w:firstLine="0"/>
    </w:pPr>
    <w:rPr>
      <w:rFonts w:ascii="Calibri" w:eastAsia="Calibri" w:hAnsi="Calibri" w:cs="Times New Roman"/>
      <w:smallCaps/>
      <w:sz w:val="20"/>
      <w:szCs w:val="20"/>
    </w:rPr>
  </w:style>
  <w:style w:type="paragraph" w:styleId="TM3">
    <w:name w:val="toc 3"/>
    <w:basedOn w:val="Normal"/>
    <w:next w:val="Normal"/>
    <w:autoRedefine/>
    <w:uiPriority w:val="39"/>
    <w:semiHidden/>
    <w:unhideWhenUsed/>
    <w:rsid w:val="00F65A06"/>
    <w:pPr>
      <w:spacing w:before="0" w:line="254" w:lineRule="auto"/>
      <w:ind w:left="440" w:firstLine="0"/>
    </w:pPr>
    <w:rPr>
      <w:rFonts w:ascii="Calibri" w:eastAsia="Calibri" w:hAnsi="Calibri" w:cs="Times New Roman"/>
      <w:i/>
      <w:iCs/>
      <w:sz w:val="20"/>
      <w:szCs w:val="20"/>
    </w:rPr>
  </w:style>
  <w:style w:type="paragraph" w:styleId="TM4">
    <w:name w:val="toc 4"/>
    <w:basedOn w:val="Normal"/>
    <w:next w:val="Normal"/>
    <w:autoRedefine/>
    <w:uiPriority w:val="39"/>
    <w:semiHidden/>
    <w:unhideWhenUsed/>
    <w:rsid w:val="00F65A06"/>
    <w:pPr>
      <w:spacing w:before="0" w:line="254" w:lineRule="auto"/>
      <w:ind w:left="660" w:firstLine="0"/>
    </w:pPr>
    <w:rPr>
      <w:rFonts w:ascii="Calibri" w:eastAsia="Calibri" w:hAnsi="Calibri" w:cs="Times New Roman"/>
      <w:sz w:val="18"/>
      <w:szCs w:val="18"/>
    </w:rPr>
  </w:style>
  <w:style w:type="paragraph" w:styleId="TM5">
    <w:name w:val="toc 5"/>
    <w:basedOn w:val="Normal"/>
    <w:next w:val="Normal"/>
    <w:autoRedefine/>
    <w:uiPriority w:val="39"/>
    <w:semiHidden/>
    <w:unhideWhenUsed/>
    <w:rsid w:val="00F65A06"/>
    <w:pPr>
      <w:spacing w:before="0" w:line="254" w:lineRule="auto"/>
      <w:ind w:left="880" w:firstLine="0"/>
    </w:pPr>
    <w:rPr>
      <w:rFonts w:ascii="Calibri" w:eastAsia="Calibri" w:hAnsi="Calibri" w:cs="Times New Roman"/>
      <w:sz w:val="18"/>
      <w:szCs w:val="18"/>
    </w:rPr>
  </w:style>
  <w:style w:type="paragraph" w:styleId="TM6">
    <w:name w:val="toc 6"/>
    <w:basedOn w:val="Normal"/>
    <w:next w:val="Normal"/>
    <w:autoRedefine/>
    <w:uiPriority w:val="39"/>
    <w:semiHidden/>
    <w:unhideWhenUsed/>
    <w:rsid w:val="00F65A06"/>
    <w:pPr>
      <w:spacing w:before="0" w:line="254" w:lineRule="auto"/>
      <w:ind w:left="1100" w:firstLine="0"/>
    </w:pPr>
    <w:rPr>
      <w:rFonts w:ascii="Calibri" w:eastAsia="Calibri" w:hAnsi="Calibri" w:cs="Times New Roman"/>
      <w:sz w:val="18"/>
      <w:szCs w:val="18"/>
    </w:rPr>
  </w:style>
  <w:style w:type="paragraph" w:styleId="TM7">
    <w:name w:val="toc 7"/>
    <w:basedOn w:val="Normal"/>
    <w:next w:val="Normal"/>
    <w:autoRedefine/>
    <w:uiPriority w:val="39"/>
    <w:semiHidden/>
    <w:unhideWhenUsed/>
    <w:rsid w:val="00F65A06"/>
    <w:pPr>
      <w:spacing w:before="0" w:line="254" w:lineRule="auto"/>
      <w:ind w:left="1320" w:firstLine="0"/>
    </w:pPr>
    <w:rPr>
      <w:rFonts w:ascii="Calibri" w:eastAsia="Calibri" w:hAnsi="Calibri" w:cs="Times New Roman"/>
      <w:sz w:val="18"/>
      <w:szCs w:val="18"/>
    </w:rPr>
  </w:style>
  <w:style w:type="paragraph" w:styleId="TM8">
    <w:name w:val="toc 8"/>
    <w:basedOn w:val="Normal"/>
    <w:next w:val="Normal"/>
    <w:autoRedefine/>
    <w:uiPriority w:val="39"/>
    <w:semiHidden/>
    <w:unhideWhenUsed/>
    <w:rsid w:val="00F65A06"/>
    <w:pPr>
      <w:spacing w:before="0" w:line="254" w:lineRule="auto"/>
      <w:ind w:left="1540" w:firstLine="0"/>
    </w:pPr>
    <w:rPr>
      <w:rFonts w:ascii="Calibri" w:eastAsia="Calibri" w:hAnsi="Calibri" w:cs="Times New Roman"/>
      <w:sz w:val="18"/>
      <w:szCs w:val="18"/>
    </w:rPr>
  </w:style>
  <w:style w:type="paragraph" w:styleId="TM9">
    <w:name w:val="toc 9"/>
    <w:basedOn w:val="Normal"/>
    <w:next w:val="Normal"/>
    <w:autoRedefine/>
    <w:uiPriority w:val="39"/>
    <w:semiHidden/>
    <w:unhideWhenUsed/>
    <w:rsid w:val="00F65A06"/>
    <w:pPr>
      <w:spacing w:before="0" w:line="254" w:lineRule="auto"/>
      <w:ind w:left="1760" w:firstLine="0"/>
    </w:pPr>
    <w:rPr>
      <w:rFonts w:ascii="Calibri" w:eastAsia="Calibri" w:hAnsi="Calibri" w:cs="Times New Roman"/>
      <w:sz w:val="18"/>
      <w:szCs w:val="18"/>
    </w:rPr>
  </w:style>
  <w:style w:type="paragraph" w:styleId="Notedebasdepage">
    <w:name w:val="footnote text"/>
    <w:basedOn w:val="Normal"/>
    <w:link w:val="Notedebasdepage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F65A06"/>
    <w:rPr>
      <w:rFonts w:ascii="Calibri" w:eastAsia="Calibri" w:hAnsi="Calibri" w:cs="Times New Roman"/>
      <w:sz w:val="20"/>
      <w:szCs w:val="20"/>
    </w:rPr>
  </w:style>
  <w:style w:type="paragraph" w:styleId="Commentaire">
    <w:name w:val="annotation text"/>
    <w:basedOn w:val="Normal"/>
    <w:link w:val="CommentaireCar"/>
    <w:uiPriority w:val="99"/>
    <w:semiHidden/>
    <w:unhideWhenUsed/>
    <w:rsid w:val="00F65A06"/>
    <w:pPr>
      <w:spacing w:before="0" w:after="160"/>
      <w:ind w:left="0" w:firstLine="0"/>
    </w:pPr>
    <w:rPr>
      <w:rFonts w:ascii="Calibri" w:eastAsia="Calibri" w:hAnsi="Calibri" w:cs="Times New Roman"/>
      <w:sz w:val="20"/>
      <w:szCs w:val="20"/>
    </w:rPr>
  </w:style>
  <w:style w:type="character" w:customStyle="1" w:styleId="CommentaireCar">
    <w:name w:val="Commentaire Car"/>
    <w:basedOn w:val="Policepardfaut"/>
    <w:link w:val="Commentaire"/>
    <w:uiPriority w:val="99"/>
    <w:semiHidden/>
    <w:rsid w:val="00F65A06"/>
    <w:rPr>
      <w:rFonts w:ascii="Calibri" w:eastAsia="Calibri" w:hAnsi="Calibri" w:cs="Times New Roman"/>
      <w:sz w:val="20"/>
      <w:szCs w:val="20"/>
    </w:rPr>
  </w:style>
  <w:style w:type="paragraph" w:styleId="En-tte">
    <w:name w:val="header"/>
    <w:basedOn w:val="Normal"/>
    <w:link w:val="En-tt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En-tteCar">
    <w:name w:val="En-tête Car"/>
    <w:basedOn w:val="Policepardfaut"/>
    <w:link w:val="En-tte"/>
    <w:uiPriority w:val="99"/>
    <w:rsid w:val="00F65A06"/>
    <w:rPr>
      <w:rFonts w:ascii="Calibri" w:eastAsia="Calibri" w:hAnsi="Calibri" w:cs="Times New Roman"/>
    </w:rPr>
  </w:style>
  <w:style w:type="paragraph" w:styleId="Pieddepage">
    <w:name w:val="footer"/>
    <w:basedOn w:val="Normal"/>
    <w:link w:val="PieddepageCar"/>
    <w:uiPriority w:val="99"/>
    <w:unhideWhenUsed/>
    <w:rsid w:val="00F65A06"/>
    <w:pPr>
      <w:tabs>
        <w:tab w:val="center" w:pos="4536"/>
        <w:tab w:val="right" w:pos="9072"/>
      </w:tabs>
      <w:spacing w:before="0"/>
      <w:ind w:left="0" w:firstLine="0"/>
    </w:pPr>
    <w:rPr>
      <w:rFonts w:ascii="Calibri" w:eastAsia="Calibri" w:hAnsi="Calibri" w:cs="Times New Roman"/>
    </w:rPr>
  </w:style>
  <w:style w:type="character" w:customStyle="1" w:styleId="PieddepageCar">
    <w:name w:val="Pied de page Car"/>
    <w:basedOn w:val="Policepardfaut"/>
    <w:link w:val="Pieddepage"/>
    <w:uiPriority w:val="99"/>
    <w:rsid w:val="00F65A06"/>
    <w:rPr>
      <w:rFonts w:ascii="Calibri" w:eastAsia="Calibri" w:hAnsi="Calibri" w:cs="Times New Roman"/>
    </w:rPr>
  </w:style>
  <w:style w:type="paragraph" w:styleId="Notedefin">
    <w:name w:val="endnote text"/>
    <w:basedOn w:val="Normal"/>
    <w:link w:val="NotedefinCar"/>
    <w:uiPriority w:val="99"/>
    <w:semiHidden/>
    <w:unhideWhenUsed/>
    <w:rsid w:val="00F65A06"/>
    <w:pPr>
      <w:spacing w:before="0"/>
      <w:ind w:left="0" w:firstLine="0"/>
    </w:pPr>
    <w:rPr>
      <w:rFonts w:ascii="Calibri" w:eastAsia="Calibri" w:hAnsi="Calibri" w:cs="Times New Roman"/>
      <w:sz w:val="20"/>
      <w:szCs w:val="20"/>
    </w:rPr>
  </w:style>
  <w:style w:type="character" w:customStyle="1" w:styleId="NotedefinCar">
    <w:name w:val="Note de fin Car"/>
    <w:basedOn w:val="Policepardfaut"/>
    <w:link w:val="Notedefin"/>
    <w:uiPriority w:val="99"/>
    <w:semiHidden/>
    <w:rsid w:val="00F65A06"/>
    <w:rPr>
      <w:rFonts w:ascii="Calibri" w:eastAsia="Calibri" w:hAnsi="Calibri" w:cs="Times New Roman"/>
      <w:sz w:val="20"/>
      <w:szCs w:val="20"/>
    </w:rPr>
  </w:style>
  <w:style w:type="paragraph" w:styleId="Titre">
    <w:name w:val="Title"/>
    <w:basedOn w:val="Normal"/>
    <w:next w:val="Normal"/>
    <w:link w:val="TitreCar"/>
    <w:uiPriority w:val="10"/>
    <w:qFormat/>
    <w:rsid w:val="00F65A06"/>
    <w:pPr>
      <w:numPr>
        <w:numId w:val="3"/>
      </w:numPr>
      <w:pBdr>
        <w:bottom w:val="single" w:sz="8" w:space="4" w:color="153D8A"/>
      </w:pBdr>
      <w:spacing w:before="0" w:after="300"/>
      <w:contextualSpacing/>
    </w:pPr>
    <w:rPr>
      <w:rFonts w:ascii="Montserrat" w:eastAsia="Times New Roman" w:hAnsi="Montserrat" w:cs="Times New Roman"/>
      <w:color w:val="153D8A"/>
      <w:spacing w:val="5"/>
      <w:kern w:val="28"/>
      <w:sz w:val="32"/>
      <w:szCs w:val="52"/>
    </w:rPr>
  </w:style>
  <w:style w:type="character" w:customStyle="1" w:styleId="TitreCar">
    <w:name w:val="Titre Car"/>
    <w:basedOn w:val="Policepardfaut"/>
    <w:link w:val="Titre"/>
    <w:uiPriority w:val="10"/>
    <w:rsid w:val="00F65A06"/>
    <w:rPr>
      <w:rFonts w:ascii="Montserrat" w:eastAsia="Times New Roman" w:hAnsi="Montserrat" w:cs="Times New Roman"/>
      <w:color w:val="153D8A"/>
      <w:spacing w:val="5"/>
      <w:kern w:val="28"/>
      <w:sz w:val="32"/>
      <w:szCs w:val="52"/>
    </w:rPr>
  </w:style>
  <w:style w:type="paragraph" w:styleId="Corpsdetexte2">
    <w:name w:val="Body Text 2"/>
    <w:basedOn w:val="Normal"/>
    <w:link w:val="Corpsdetexte2Car"/>
    <w:semiHidden/>
    <w:unhideWhenUsed/>
    <w:rsid w:val="00F65A06"/>
    <w:pPr>
      <w:overflowPunct w:val="0"/>
      <w:autoSpaceDE w:val="0"/>
      <w:autoSpaceDN w:val="0"/>
      <w:adjustRightInd w:val="0"/>
      <w:spacing w:before="0" w:line="240" w:lineRule="atLeast"/>
      <w:ind w:left="0" w:firstLine="0"/>
    </w:pPr>
    <w:rPr>
      <w:rFonts w:ascii="Century" w:eastAsia="Times New Roman" w:hAnsi="Century" w:cs="Times New Roman"/>
      <w:b/>
      <w:color w:val="333399"/>
      <w:sz w:val="18"/>
      <w:szCs w:val="20"/>
      <w:lang w:eastAsia="fr-FR"/>
    </w:rPr>
  </w:style>
  <w:style w:type="character" w:customStyle="1" w:styleId="Corpsdetexte2Car">
    <w:name w:val="Corps de texte 2 Car"/>
    <w:basedOn w:val="Policepardfaut"/>
    <w:link w:val="Corpsdetexte2"/>
    <w:semiHidden/>
    <w:rsid w:val="00F65A06"/>
    <w:rPr>
      <w:rFonts w:ascii="Century" w:eastAsia="Times New Roman" w:hAnsi="Century" w:cs="Times New Roman"/>
      <w:b/>
      <w:color w:val="333399"/>
      <w:sz w:val="18"/>
      <w:szCs w:val="20"/>
      <w:lang w:eastAsia="fr-FR"/>
    </w:rPr>
  </w:style>
  <w:style w:type="paragraph" w:styleId="Objetducommentaire">
    <w:name w:val="annotation subject"/>
    <w:basedOn w:val="Commentaire"/>
    <w:next w:val="Commentaire"/>
    <w:link w:val="ObjetducommentaireCar"/>
    <w:uiPriority w:val="99"/>
    <w:semiHidden/>
    <w:unhideWhenUsed/>
    <w:rsid w:val="00F65A06"/>
    <w:rPr>
      <w:b/>
      <w:bCs/>
    </w:rPr>
  </w:style>
  <w:style w:type="character" w:customStyle="1" w:styleId="ObjetducommentaireCar">
    <w:name w:val="Objet du commentaire Car"/>
    <w:basedOn w:val="CommentaireCar"/>
    <w:link w:val="Objetducommentaire"/>
    <w:uiPriority w:val="99"/>
    <w:semiHidden/>
    <w:rsid w:val="00F65A06"/>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F65A06"/>
    <w:pPr>
      <w:spacing w:before="0"/>
      <w:ind w:left="0" w:firstLine="0"/>
    </w:pPr>
    <w:rPr>
      <w:rFonts w:ascii="Tahoma" w:eastAsia="Calibri" w:hAnsi="Tahoma" w:cs="Tahoma"/>
      <w:sz w:val="16"/>
      <w:szCs w:val="16"/>
    </w:rPr>
  </w:style>
  <w:style w:type="character" w:customStyle="1" w:styleId="TextedebullesCar">
    <w:name w:val="Texte de bulles Car"/>
    <w:basedOn w:val="Policepardfaut"/>
    <w:link w:val="Textedebulles"/>
    <w:uiPriority w:val="99"/>
    <w:semiHidden/>
    <w:rsid w:val="00F65A06"/>
    <w:rPr>
      <w:rFonts w:ascii="Tahoma" w:eastAsia="Calibri" w:hAnsi="Tahoma" w:cs="Tahoma"/>
      <w:sz w:val="16"/>
      <w:szCs w:val="16"/>
    </w:rPr>
  </w:style>
  <w:style w:type="paragraph" w:styleId="Rvision">
    <w:name w:val="Revision"/>
    <w:uiPriority w:val="99"/>
    <w:semiHidden/>
    <w:rsid w:val="00F65A06"/>
    <w:pPr>
      <w:spacing w:before="0"/>
      <w:ind w:left="0" w:firstLine="0"/>
    </w:pPr>
    <w:rPr>
      <w:rFonts w:ascii="Calibri" w:eastAsia="Calibri" w:hAnsi="Calibri" w:cs="Times New Roman"/>
    </w:rPr>
  </w:style>
  <w:style w:type="paragraph" w:styleId="Paragraphedeliste">
    <w:name w:val="List Paragraph"/>
    <w:basedOn w:val="Normal"/>
    <w:uiPriority w:val="34"/>
    <w:qFormat/>
    <w:rsid w:val="00F65A06"/>
    <w:pPr>
      <w:ind w:left="720"/>
      <w:contextualSpacing/>
    </w:pPr>
    <w:rPr>
      <w:rFonts w:ascii="Calibri" w:eastAsia="Calibri" w:hAnsi="Calibri" w:cs="Times New Roman"/>
    </w:rPr>
  </w:style>
  <w:style w:type="paragraph" w:customStyle="1" w:styleId="Titre21">
    <w:name w:val="Titre 21"/>
    <w:basedOn w:val="Normal"/>
    <w:next w:val="Normal"/>
    <w:uiPriority w:val="9"/>
    <w:semiHidden/>
    <w:qFormat/>
    <w:rsid w:val="00F65A06"/>
    <w:pPr>
      <w:keepNext/>
      <w:keepLines/>
      <w:spacing w:before="200" w:line="254" w:lineRule="auto"/>
      <w:ind w:left="0" w:firstLine="0"/>
      <w:outlineLvl w:val="1"/>
    </w:pPr>
    <w:rPr>
      <w:rFonts w:ascii="Calibri Light" w:eastAsia="Times New Roman" w:hAnsi="Calibri Light" w:cs="Times New Roman"/>
      <w:b/>
      <w:bCs/>
      <w:color w:val="5B9BD5"/>
      <w:sz w:val="26"/>
      <w:szCs w:val="26"/>
    </w:rPr>
  </w:style>
  <w:style w:type="paragraph" w:customStyle="1" w:styleId="Titre31">
    <w:name w:val="Titre 31"/>
    <w:basedOn w:val="Normal"/>
    <w:next w:val="Normal"/>
    <w:uiPriority w:val="9"/>
    <w:semiHidden/>
    <w:qFormat/>
    <w:rsid w:val="00F65A06"/>
    <w:pPr>
      <w:keepNext/>
      <w:keepLines/>
      <w:spacing w:before="200" w:line="254" w:lineRule="auto"/>
      <w:ind w:left="0" w:firstLine="0"/>
      <w:outlineLvl w:val="2"/>
    </w:pPr>
    <w:rPr>
      <w:rFonts w:ascii="Calibri Light" w:eastAsia="Times New Roman" w:hAnsi="Calibri Light" w:cs="Times New Roman"/>
      <w:b/>
      <w:bCs/>
      <w:color w:val="5B9BD5"/>
    </w:rPr>
  </w:style>
  <w:style w:type="paragraph" w:customStyle="1" w:styleId="Titre41">
    <w:name w:val="Titre 41"/>
    <w:basedOn w:val="Normal"/>
    <w:next w:val="Normal"/>
    <w:uiPriority w:val="9"/>
    <w:semiHidden/>
    <w:qFormat/>
    <w:rsid w:val="00F65A06"/>
    <w:pPr>
      <w:keepNext/>
      <w:keepLines/>
      <w:spacing w:before="200" w:line="254" w:lineRule="auto"/>
      <w:ind w:left="0" w:firstLine="0"/>
      <w:outlineLvl w:val="3"/>
    </w:pPr>
    <w:rPr>
      <w:rFonts w:ascii="Calibri Light" w:eastAsia="Times New Roman" w:hAnsi="Calibri Light" w:cs="Times New Roman"/>
      <w:b/>
      <w:bCs/>
      <w:i/>
      <w:iCs/>
      <w:color w:val="5B9BD5"/>
    </w:rPr>
  </w:style>
  <w:style w:type="character" w:styleId="Appelnotedebasdep">
    <w:name w:val="footnote reference"/>
    <w:basedOn w:val="Policepardfaut"/>
    <w:uiPriority w:val="99"/>
    <w:semiHidden/>
    <w:unhideWhenUsed/>
    <w:rsid w:val="00F65A06"/>
    <w:rPr>
      <w:vertAlign w:val="superscript"/>
    </w:rPr>
  </w:style>
  <w:style w:type="character" w:styleId="Marquedecommentaire">
    <w:name w:val="annotation reference"/>
    <w:basedOn w:val="Policepardfaut"/>
    <w:uiPriority w:val="99"/>
    <w:semiHidden/>
    <w:unhideWhenUsed/>
    <w:rsid w:val="00F65A06"/>
    <w:rPr>
      <w:sz w:val="16"/>
      <w:szCs w:val="16"/>
    </w:rPr>
  </w:style>
  <w:style w:type="character" w:styleId="Appeldenotedefin">
    <w:name w:val="endnote reference"/>
    <w:basedOn w:val="Policepardfaut"/>
    <w:uiPriority w:val="99"/>
    <w:semiHidden/>
    <w:unhideWhenUsed/>
    <w:rsid w:val="00F65A06"/>
    <w:rPr>
      <w:vertAlign w:val="superscript"/>
    </w:rPr>
  </w:style>
  <w:style w:type="character" w:styleId="Textedelespacerserv">
    <w:name w:val="Placeholder Text"/>
    <w:basedOn w:val="Policepardfaut"/>
    <w:uiPriority w:val="99"/>
    <w:semiHidden/>
    <w:rsid w:val="00F65A06"/>
    <w:rPr>
      <w:color w:val="808080"/>
    </w:rPr>
  </w:style>
  <w:style w:type="character" w:customStyle="1" w:styleId="Lienhypertextesuivivisit1">
    <w:name w:val="Lien hypertexte suivi visité1"/>
    <w:basedOn w:val="Policepardfaut"/>
    <w:uiPriority w:val="99"/>
    <w:semiHidden/>
    <w:rsid w:val="00F65A06"/>
    <w:rPr>
      <w:color w:val="954F72"/>
      <w:u w:val="single"/>
    </w:rPr>
  </w:style>
  <w:style w:type="character" w:customStyle="1" w:styleId="shortcode-typography">
    <w:name w:val="shortcode-typography"/>
    <w:basedOn w:val="Policepardfaut"/>
    <w:rsid w:val="00F65A06"/>
  </w:style>
  <w:style w:type="character" w:customStyle="1" w:styleId="Mentionnonrsolue1">
    <w:name w:val="Mention non résolue1"/>
    <w:basedOn w:val="Policepardfaut"/>
    <w:uiPriority w:val="99"/>
    <w:semiHidden/>
    <w:rsid w:val="00F65A06"/>
    <w:rPr>
      <w:color w:val="808080"/>
      <w:shd w:val="clear" w:color="auto" w:fill="E6E6E6"/>
    </w:rPr>
  </w:style>
  <w:style w:type="character" w:customStyle="1" w:styleId="Titre2Car1">
    <w:name w:val="Titre 2 Car1"/>
    <w:basedOn w:val="Policepardfaut"/>
    <w:uiPriority w:val="9"/>
    <w:semiHidden/>
    <w:rsid w:val="00F65A06"/>
    <w:rPr>
      <w:rFonts w:ascii="Cambria" w:eastAsia="Times New Roman" w:hAnsi="Cambria" w:cs="Times New Roman" w:hint="default"/>
      <w:b/>
      <w:bCs/>
      <w:color w:val="4F81BD" w:themeColor="accent1"/>
      <w:sz w:val="26"/>
      <w:szCs w:val="26"/>
    </w:rPr>
  </w:style>
  <w:style w:type="character" w:customStyle="1" w:styleId="Titre3Car1">
    <w:name w:val="Titre 3 Car1"/>
    <w:basedOn w:val="Policepardfaut"/>
    <w:uiPriority w:val="9"/>
    <w:semiHidden/>
    <w:rsid w:val="00F65A06"/>
    <w:rPr>
      <w:rFonts w:ascii="Cambria" w:eastAsia="Times New Roman" w:hAnsi="Cambria" w:cs="Times New Roman" w:hint="default"/>
      <w:b/>
      <w:bCs/>
      <w:color w:val="4F81BD" w:themeColor="accent1"/>
    </w:rPr>
  </w:style>
  <w:style w:type="character" w:customStyle="1" w:styleId="Titre4Car1">
    <w:name w:val="Titre 4 Car1"/>
    <w:basedOn w:val="Policepardfaut"/>
    <w:uiPriority w:val="9"/>
    <w:semiHidden/>
    <w:rsid w:val="00F65A06"/>
    <w:rPr>
      <w:rFonts w:ascii="Cambria" w:eastAsia="Times New Roman" w:hAnsi="Cambria" w:cs="Times New Roman" w:hint="default"/>
      <w:b/>
      <w:bCs/>
      <w:i/>
      <w:iCs/>
      <w:color w:val="4F81BD" w:themeColor="accent1"/>
    </w:rPr>
  </w:style>
  <w:style w:type="table" w:styleId="Grilledutableau">
    <w:name w:val="Table Grid"/>
    <w:basedOn w:val="TableauNormal"/>
    <w:uiPriority w:val="59"/>
    <w:rsid w:val="00F65A06"/>
    <w:pPr>
      <w:spacing w:before="0"/>
      <w:ind w:left="0" w:firstLin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ramemoyenne1-Accent3">
    <w:name w:val="Medium Shading 1 Accent 3"/>
    <w:basedOn w:val="TableauNormal"/>
    <w:uiPriority w:val="63"/>
    <w:rsid w:val="00F65A06"/>
    <w:pPr>
      <w:spacing w:before="0"/>
    </w:pPr>
    <w:rPr>
      <w:rFonts w:ascii="Calibri" w:eastAsia="Calibri" w:hAnsi="Calibri" w:cs="Times New Roman"/>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Lines="0" w:before="0" w:beforeAutospacing="0" w:afterLines="0" w:after="0" w:afterAutospacing="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Grillemoyenne2-Accent3">
    <w:name w:val="Medium Grid 2 Accent 3"/>
    <w:basedOn w:val="TableauNormal"/>
    <w:uiPriority w:val="68"/>
    <w:rsid w:val="00F65A06"/>
    <w:pPr>
      <w:spacing w:before="0"/>
    </w:pPr>
    <w:rPr>
      <w:rFonts w:ascii="Cambria" w:eastAsia="Times New Roman" w:hAnsi="Cambria" w:cs="Times New Roman"/>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Tramecouleur-Accent3">
    <w:name w:val="Colorful Shading Accent 3"/>
    <w:basedOn w:val="TableauNormal"/>
    <w:uiPriority w:val="71"/>
    <w:rsid w:val="00F65A06"/>
    <w:pPr>
      <w:spacing w:before="0"/>
    </w:pPr>
    <w:rPr>
      <w:rFonts w:ascii="Calibri" w:eastAsia="Calibri" w:hAnsi="Calibri" w:cs="Times New Roman"/>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Listecouleur-Accent4">
    <w:name w:val="Colorful List Accent 4"/>
    <w:basedOn w:val="TableauNormal"/>
    <w:uiPriority w:val="72"/>
    <w:rsid w:val="00F65A06"/>
    <w:pPr>
      <w:spacing w:before="0"/>
    </w:pPr>
    <w:rPr>
      <w:rFonts w:ascii="Calibri" w:eastAsia="Calibri" w:hAnsi="Calibri" w:cs="Times New Roman"/>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Grilleclaire-Accent6">
    <w:name w:val="Light Grid Accent 6"/>
    <w:basedOn w:val="TableauNormal"/>
    <w:uiPriority w:val="62"/>
    <w:rsid w:val="00F65A06"/>
    <w:pPr>
      <w:spacing w:before="0"/>
    </w:pPr>
    <w:rPr>
      <w:rFonts w:ascii="Calibri" w:eastAsia="Times New Roman" w:hAnsi="Calibri" w:cs="Times New Roman"/>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100" w:beforeAutospacing="1" w:afterLines="0" w:after="100" w:afterAutospacing="1"/>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100" w:beforeAutospacing="1" w:afterLines="0" w:after="100" w:afterAutospacing="1"/>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ascii="Calibri" w:hAnsi="Calibri" w:cs="Times New Roman" w:hint="default"/>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ascii="Calibri" w:hAnsi="Calibri" w:cs="Times New Roman" w:hint="default"/>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Tramemoyenne1-Accent31">
    <w:name w:val="Trame moyenne 1 - Accent 31"/>
    <w:basedOn w:val="TableauNormal"/>
    <w:uiPriority w:val="63"/>
    <w:rsid w:val="00F65A06"/>
    <w:pPr>
      <w:spacing w:before="0"/>
      <w:ind w:left="0" w:firstLine="0"/>
    </w:pPr>
    <w:rPr>
      <w:rFonts w:ascii="Calibri" w:eastAsia="Calibri" w:hAnsi="Calibri" w:cs="Times New Roman"/>
    </w:rPr>
    <w:tblPr>
      <w:tblStyleRowBandSize w:val="1"/>
      <w:tblStyleColBandSize w:val="1"/>
      <w:tblInd w:w="0" w:type="dxa"/>
      <w:tblBorders>
        <w:top w:val="single" w:sz="8" w:space="0" w:color="BBBBBB"/>
        <w:left w:val="single" w:sz="8" w:space="0" w:color="BBBBBB"/>
        <w:bottom w:val="single" w:sz="8" w:space="0" w:color="BBBBBB"/>
        <w:right w:val="single" w:sz="8" w:space="0" w:color="BBBBBB"/>
        <w:insideH w:val="single" w:sz="8" w:space="0" w:color="BBBBBB"/>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Lines="0" w:before="100" w:beforeAutospacing="1" w:afterLines="0" w:after="100" w:afterAutospacing="1"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Grillemoyenne2-Accent31">
    <w:name w:val="Grille moyenne 2 - Accent 31"/>
    <w:basedOn w:val="TableauNormal"/>
    <w:uiPriority w:val="68"/>
    <w:rsid w:val="00F65A06"/>
    <w:pPr>
      <w:spacing w:before="0"/>
      <w:ind w:left="0" w:firstLine="0"/>
    </w:pPr>
    <w:rPr>
      <w:rFonts w:ascii="Calibri Light" w:eastAsia="Times New Roman" w:hAnsi="Calibri Light" w:cs="Times New Roman"/>
      <w:color w:val="000000"/>
    </w:rPr>
    <w:tblPr>
      <w:tblStyleRowBandSize w:val="1"/>
      <w:tblStyleColBandSize w:val="1"/>
      <w:tblInd w:w="0" w:type="dxa"/>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CellMar>
        <w:top w:w="0" w:type="dxa"/>
        <w:left w:w="108" w:type="dxa"/>
        <w:bottom w:w="0" w:type="dxa"/>
        <w:right w:w="108" w:type="dxa"/>
      </w:tblCellMar>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Tramecouleur-Accent31">
    <w:name w:val="Trame couleur - Accent 31"/>
    <w:basedOn w:val="TableauNormal"/>
    <w:uiPriority w:val="71"/>
    <w:rsid w:val="00F65A06"/>
    <w:pPr>
      <w:spacing w:before="0"/>
      <w:ind w:left="0" w:firstLine="0"/>
    </w:pPr>
    <w:rPr>
      <w:rFonts w:ascii="Calibri" w:eastAsia="Calibri" w:hAnsi="Calibri" w:cs="Times New Roman"/>
      <w:color w:val="000000"/>
    </w:rPr>
    <w:tblPr>
      <w:tblStyleRowBandSize w:val="1"/>
      <w:tblStyleColBandSize w:val="1"/>
      <w:tblInd w:w="0" w:type="dxa"/>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CellMar>
        <w:top w:w="0" w:type="dxa"/>
        <w:left w:w="108" w:type="dxa"/>
        <w:bottom w:w="0" w:type="dxa"/>
        <w:right w:w="108" w:type="dxa"/>
      </w:tblCellMar>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Listecouleur-Accent41">
    <w:name w:val="Liste couleur - Accent 41"/>
    <w:basedOn w:val="TableauNormal"/>
    <w:uiPriority w:val="72"/>
    <w:rsid w:val="00F65A06"/>
    <w:pPr>
      <w:spacing w:before="0"/>
      <w:ind w:left="0" w:firstLine="0"/>
    </w:pPr>
    <w:rPr>
      <w:rFonts w:ascii="Calibri" w:eastAsia="Calibri" w:hAnsi="Calibri" w:cs="Times New Roman"/>
      <w:color w:val="000000"/>
    </w:rPr>
    <w:tblPr>
      <w:tblStyleRowBandSize w:val="1"/>
      <w:tblStyleColBandSize w:val="1"/>
      <w:tblInd w:w="0" w:type="dxa"/>
      <w:tblCellMar>
        <w:top w:w="0" w:type="dxa"/>
        <w:left w:w="108" w:type="dxa"/>
        <w:bottom w:w="0" w:type="dxa"/>
        <w:right w:w="108" w:type="dxa"/>
      </w:tblCellMar>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Grilledutableau1">
    <w:name w:val="Grille du tableau1"/>
    <w:basedOn w:val="TableauNormal"/>
    <w:uiPriority w:val="59"/>
    <w:rsid w:val="00F65A06"/>
    <w:pPr>
      <w:spacing w:before="0"/>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059FC"/>
    <w:pPr>
      <w:autoSpaceDE w:val="0"/>
      <w:autoSpaceDN w:val="0"/>
      <w:adjustRightInd w:val="0"/>
      <w:spacing w:before="0"/>
      <w:ind w:left="0" w:firstLine="0"/>
    </w:pPr>
    <w:rPr>
      <w:rFonts w:ascii="Georgia" w:hAnsi="Georgia" w:cs="Georgia"/>
      <w:color w:val="000000"/>
      <w:sz w:val="24"/>
      <w:szCs w:val="24"/>
    </w:rPr>
  </w:style>
  <w:style w:type="paragraph" w:styleId="NormalWeb">
    <w:name w:val="Normal (Web)"/>
    <w:basedOn w:val="Normal"/>
    <w:uiPriority w:val="99"/>
    <w:semiHidden/>
    <w:unhideWhenUsed/>
    <w:rsid w:val="00F1260C"/>
    <w:pPr>
      <w:spacing w:before="100" w:beforeAutospacing="1" w:after="100" w:afterAutospacing="1"/>
      <w:ind w:left="0" w:firstLine="0"/>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6468">
      <w:bodyDiv w:val="1"/>
      <w:marLeft w:val="0"/>
      <w:marRight w:val="0"/>
      <w:marTop w:val="0"/>
      <w:marBottom w:val="0"/>
      <w:divBdr>
        <w:top w:val="none" w:sz="0" w:space="0" w:color="auto"/>
        <w:left w:val="none" w:sz="0" w:space="0" w:color="auto"/>
        <w:bottom w:val="none" w:sz="0" w:space="0" w:color="auto"/>
        <w:right w:val="none" w:sz="0" w:space="0" w:color="auto"/>
      </w:divBdr>
    </w:div>
    <w:div w:id="880090025">
      <w:bodyDiv w:val="1"/>
      <w:marLeft w:val="0"/>
      <w:marRight w:val="0"/>
      <w:marTop w:val="0"/>
      <w:marBottom w:val="0"/>
      <w:divBdr>
        <w:top w:val="none" w:sz="0" w:space="0" w:color="auto"/>
        <w:left w:val="none" w:sz="0" w:space="0" w:color="auto"/>
        <w:bottom w:val="none" w:sz="0" w:space="0" w:color="auto"/>
        <w:right w:val="none" w:sz="0" w:space="0" w:color="auto"/>
      </w:divBdr>
    </w:div>
    <w:div w:id="899366514">
      <w:bodyDiv w:val="1"/>
      <w:marLeft w:val="0"/>
      <w:marRight w:val="0"/>
      <w:marTop w:val="0"/>
      <w:marBottom w:val="0"/>
      <w:divBdr>
        <w:top w:val="none" w:sz="0" w:space="0" w:color="auto"/>
        <w:left w:val="none" w:sz="0" w:space="0" w:color="auto"/>
        <w:bottom w:val="none" w:sz="0" w:space="0" w:color="auto"/>
        <w:right w:val="none" w:sz="0" w:space="0" w:color="auto"/>
      </w:divBdr>
      <w:divsChild>
        <w:div w:id="667099146">
          <w:marLeft w:val="0"/>
          <w:marRight w:val="0"/>
          <w:marTop w:val="0"/>
          <w:marBottom w:val="0"/>
          <w:divBdr>
            <w:top w:val="none" w:sz="0" w:space="0" w:color="auto"/>
            <w:left w:val="none" w:sz="0" w:space="0" w:color="auto"/>
            <w:bottom w:val="none" w:sz="0" w:space="0" w:color="auto"/>
            <w:right w:val="none" w:sz="0" w:space="0" w:color="auto"/>
          </w:divBdr>
          <w:divsChild>
            <w:div w:id="1075129234">
              <w:marLeft w:val="0"/>
              <w:marRight w:val="0"/>
              <w:marTop w:val="0"/>
              <w:marBottom w:val="0"/>
              <w:divBdr>
                <w:top w:val="none" w:sz="0" w:space="0" w:color="auto"/>
                <w:left w:val="none" w:sz="0" w:space="0" w:color="auto"/>
                <w:bottom w:val="none" w:sz="0" w:space="0" w:color="auto"/>
                <w:right w:val="none" w:sz="0" w:space="0" w:color="auto"/>
              </w:divBdr>
              <w:divsChild>
                <w:div w:id="627585753">
                  <w:marLeft w:val="0"/>
                  <w:marRight w:val="0"/>
                  <w:marTop w:val="0"/>
                  <w:marBottom w:val="0"/>
                  <w:divBdr>
                    <w:top w:val="none" w:sz="0" w:space="0" w:color="auto"/>
                    <w:left w:val="none" w:sz="0" w:space="0" w:color="auto"/>
                    <w:bottom w:val="none" w:sz="0" w:space="0" w:color="auto"/>
                    <w:right w:val="none" w:sz="0" w:space="0" w:color="auto"/>
                  </w:divBdr>
                  <w:divsChild>
                    <w:div w:id="259338468">
                      <w:marLeft w:val="0"/>
                      <w:marRight w:val="0"/>
                      <w:marTop w:val="0"/>
                      <w:marBottom w:val="0"/>
                      <w:divBdr>
                        <w:top w:val="none" w:sz="0" w:space="0" w:color="auto"/>
                        <w:left w:val="none" w:sz="0" w:space="0" w:color="auto"/>
                        <w:bottom w:val="none" w:sz="0" w:space="0" w:color="auto"/>
                        <w:right w:val="none" w:sz="0" w:space="0" w:color="auto"/>
                      </w:divBdr>
                      <w:divsChild>
                        <w:div w:id="660354486">
                          <w:marLeft w:val="0"/>
                          <w:marRight w:val="0"/>
                          <w:marTop w:val="0"/>
                          <w:marBottom w:val="0"/>
                          <w:divBdr>
                            <w:top w:val="none" w:sz="0" w:space="0" w:color="auto"/>
                            <w:left w:val="none" w:sz="0" w:space="0" w:color="auto"/>
                            <w:bottom w:val="none" w:sz="0" w:space="0" w:color="auto"/>
                            <w:right w:val="none" w:sz="0" w:space="0" w:color="auto"/>
                          </w:divBdr>
                          <w:divsChild>
                            <w:div w:id="316688897">
                              <w:marLeft w:val="0"/>
                              <w:marRight w:val="0"/>
                              <w:marTop w:val="0"/>
                              <w:marBottom w:val="0"/>
                              <w:divBdr>
                                <w:top w:val="none" w:sz="0" w:space="0" w:color="auto"/>
                                <w:left w:val="none" w:sz="0" w:space="0" w:color="auto"/>
                                <w:bottom w:val="none" w:sz="0" w:space="0" w:color="auto"/>
                                <w:right w:val="none" w:sz="0" w:space="0" w:color="auto"/>
                              </w:divBdr>
                              <w:divsChild>
                                <w:div w:id="468674468">
                                  <w:marLeft w:val="0"/>
                                  <w:marRight w:val="0"/>
                                  <w:marTop w:val="0"/>
                                  <w:marBottom w:val="0"/>
                                  <w:divBdr>
                                    <w:top w:val="none" w:sz="0" w:space="0" w:color="auto"/>
                                    <w:left w:val="none" w:sz="0" w:space="0" w:color="auto"/>
                                    <w:bottom w:val="none" w:sz="0" w:space="0" w:color="auto"/>
                                    <w:right w:val="none" w:sz="0" w:space="0" w:color="auto"/>
                                  </w:divBdr>
                                  <w:divsChild>
                                    <w:div w:id="1352298524">
                                      <w:marLeft w:val="0"/>
                                      <w:marRight w:val="0"/>
                                      <w:marTop w:val="0"/>
                                      <w:marBottom w:val="0"/>
                                      <w:divBdr>
                                        <w:top w:val="none" w:sz="0" w:space="0" w:color="auto"/>
                                        <w:left w:val="none" w:sz="0" w:space="0" w:color="auto"/>
                                        <w:bottom w:val="none" w:sz="0" w:space="0" w:color="auto"/>
                                        <w:right w:val="none" w:sz="0" w:space="0" w:color="auto"/>
                                      </w:divBdr>
                                      <w:divsChild>
                                        <w:div w:id="83592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353640">
      <w:bodyDiv w:val="1"/>
      <w:marLeft w:val="0"/>
      <w:marRight w:val="0"/>
      <w:marTop w:val="0"/>
      <w:marBottom w:val="0"/>
      <w:divBdr>
        <w:top w:val="none" w:sz="0" w:space="0" w:color="auto"/>
        <w:left w:val="none" w:sz="0" w:space="0" w:color="auto"/>
        <w:bottom w:val="none" w:sz="0" w:space="0" w:color="auto"/>
        <w:right w:val="none" w:sz="0" w:space="0" w:color="auto"/>
      </w:divBdr>
      <w:divsChild>
        <w:div w:id="1429617850">
          <w:marLeft w:val="0"/>
          <w:marRight w:val="0"/>
          <w:marTop w:val="0"/>
          <w:marBottom w:val="0"/>
          <w:divBdr>
            <w:top w:val="none" w:sz="0" w:space="0" w:color="auto"/>
            <w:left w:val="none" w:sz="0" w:space="0" w:color="auto"/>
            <w:bottom w:val="none" w:sz="0" w:space="0" w:color="auto"/>
            <w:right w:val="none" w:sz="0" w:space="0" w:color="auto"/>
          </w:divBdr>
          <w:divsChild>
            <w:div w:id="925503848">
              <w:marLeft w:val="0"/>
              <w:marRight w:val="0"/>
              <w:marTop w:val="0"/>
              <w:marBottom w:val="0"/>
              <w:divBdr>
                <w:top w:val="none" w:sz="0" w:space="0" w:color="auto"/>
                <w:left w:val="none" w:sz="0" w:space="0" w:color="auto"/>
                <w:bottom w:val="none" w:sz="0" w:space="0" w:color="auto"/>
                <w:right w:val="none" w:sz="0" w:space="0" w:color="auto"/>
              </w:divBdr>
              <w:divsChild>
                <w:div w:id="1028720572">
                  <w:marLeft w:val="0"/>
                  <w:marRight w:val="0"/>
                  <w:marTop w:val="0"/>
                  <w:marBottom w:val="0"/>
                  <w:divBdr>
                    <w:top w:val="none" w:sz="0" w:space="0" w:color="auto"/>
                    <w:left w:val="none" w:sz="0" w:space="0" w:color="auto"/>
                    <w:bottom w:val="none" w:sz="0" w:space="0" w:color="auto"/>
                    <w:right w:val="none" w:sz="0" w:space="0" w:color="auto"/>
                  </w:divBdr>
                  <w:divsChild>
                    <w:div w:id="275455059">
                      <w:marLeft w:val="0"/>
                      <w:marRight w:val="0"/>
                      <w:marTop w:val="0"/>
                      <w:marBottom w:val="0"/>
                      <w:divBdr>
                        <w:top w:val="none" w:sz="0" w:space="0" w:color="auto"/>
                        <w:left w:val="none" w:sz="0" w:space="0" w:color="auto"/>
                        <w:bottom w:val="none" w:sz="0" w:space="0" w:color="auto"/>
                        <w:right w:val="none" w:sz="0" w:space="0" w:color="auto"/>
                      </w:divBdr>
                      <w:divsChild>
                        <w:div w:id="10879290">
                          <w:marLeft w:val="0"/>
                          <w:marRight w:val="0"/>
                          <w:marTop w:val="0"/>
                          <w:marBottom w:val="0"/>
                          <w:divBdr>
                            <w:top w:val="none" w:sz="0" w:space="0" w:color="auto"/>
                            <w:left w:val="none" w:sz="0" w:space="0" w:color="auto"/>
                            <w:bottom w:val="none" w:sz="0" w:space="0" w:color="auto"/>
                            <w:right w:val="none" w:sz="0" w:space="0" w:color="auto"/>
                          </w:divBdr>
                          <w:divsChild>
                            <w:div w:id="1440643377">
                              <w:marLeft w:val="0"/>
                              <w:marRight w:val="0"/>
                              <w:marTop w:val="0"/>
                              <w:marBottom w:val="0"/>
                              <w:divBdr>
                                <w:top w:val="none" w:sz="0" w:space="0" w:color="auto"/>
                                <w:left w:val="none" w:sz="0" w:space="0" w:color="auto"/>
                                <w:bottom w:val="none" w:sz="0" w:space="0" w:color="auto"/>
                                <w:right w:val="none" w:sz="0" w:space="0" w:color="auto"/>
                              </w:divBdr>
                              <w:divsChild>
                                <w:div w:id="531919725">
                                  <w:marLeft w:val="0"/>
                                  <w:marRight w:val="0"/>
                                  <w:marTop w:val="0"/>
                                  <w:marBottom w:val="0"/>
                                  <w:divBdr>
                                    <w:top w:val="none" w:sz="0" w:space="0" w:color="auto"/>
                                    <w:left w:val="none" w:sz="0" w:space="0" w:color="auto"/>
                                    <w:bottom w:val="none" w:sz="0" w:space="0" w:color="auto"/>
                                    <w:right w:val="none" w:sz="0" w:space="0" w:color="auto"/>
                                  </w:divBdr>
                                  <w:divsChild>
                                    <w:div w:id="129132812">
                                      <w:marLeft w:val="0"/>
                                      <w:marRight w:val="0"/>
                                      <w:marTop w:val="0"/>
                                      <w:marBottom w:val="0"/>
                                      <w:divBdr>
                                        <w:top w:val="none" w:sz="0" w:space="0" w:color="auto"/>
                                        <w:left w:val="none" w:sz="0" w:space="0" w:color="auto"/>
                                        <w:bottom w:val="none" w:sz="0" w:space="0" w:color="auto"/>
                                        <w:right w:val="none" w:sz="0" w:space="0" w:color="auto"/>
                                      </w:divBdr>
                                      <w:divsChild>
                                        <w:div w:id="174964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822034">
      <w:bodyDiv w:val="1"/>
      <w:marLeft w:val="0"/>
      <w:marRight w:val="0"/>
      <w:marTop w:val="0"/>
      <w:marBottom w:val="0"/>
      <w:divBdr>
        <w:top w:val="none" w:sz="0" w:space="0" w:color="auto"/>
        <w:left w:val="none" w:sz="0" w:space="0" w:color="auto"/>
        <w:bottom w:val="none" w:sz="0" w:space="0" w:color="auto"/>
        <w:right w:val="none" w:sz="0" w:space="0" w:color="auto"/>
      </w:divBdr>
    </w:div>
    <w:div w:id="1544446078">
      <w:bodyDiv w:val="1"/>
      <w:marLeft w:val="0"/>
      <w:marRight w:val="0"/>
      <w:marTop w:val="0"/>
      <w:marBottom w:val="0"/>
      <w:divBdr>
        <w:top w:val="none" w:sz="0" w:space="0" w:color="auto"/>
        <w:left w:val="none" w:sz="0" w:space="0" w:color="auto"/>
        <w:bottom w:val="none" w:sz="0" w:space="0" w:color="auto"/>
        <w:right w:val="none" w:sz="0" w:space="0" w:color="auto"/>
      </w:divBdr>
      <w:divsChild>
        <w:div w:id="637801836">
          <w:marLeft w:val="0"/>
          <w:marRight w:val="0"/>
          <w:marTop w:val="0"/>
          <w:marBottom w:val="0"/>
          <w:divBdr>
            <w:top w:val="none" w:sz="0" w:space="0" w:color="auto"/>
            <w:left w:val="none" w:sz="0" w:space="0" w:color="auto"/>
            <w:bottom w:val="none" w:sz="0" w:space="0" w:color="auto"/>
            <w:right w:val="none" w:sz="0" w:space="0" w:color="auto"/>
          </w:divBdr>
          <w:divsChild>
            <w:div w:id="1276056705">
              <w:marLeft w:val="0"/>
              <w:marRight w:val="0"/>
              <w:marTop w:val="0"/>
              <w:marBottom w:val="0"/>
              <w:divBdr>
                <w:top w:val="none" w:sz="0" w:space="0" w:color="auto"/>
                <w:left w:val="none" w:sz="0" w:space="0" w:color="auto"/>
                <w:bottom w:val="none" w:sz="0" w:space="0" w:color="auto"/>
                <w:right w:val="none" w:sz="0" w:space="0" w:color="auto"/>
              </w:divBdr>
              <w:divsChild>
                <w:div w:id="480654695">
                  <w:marLeft w:val="0"/>
                  <w:marRight w:val="0"/>
                  <w:marTop w:val="0"/>
                  <w:marBottom w:val="0"/>
                  <w:divBdr>
                    <w:top w:val="none" w:sz="0" w:space="0" w:color="auto"/>
                    <w:left w:val="none" w:sz="0" w:space="0" w:color="auto"/>
                    <w:bottom w:val="none" w:sz="0" w:space="0" w:color="auto"/>
                    <w:right w:val="none" w:sz="0" w:space="0" w:color="auto"/>
                  </w:divBdr>
                  <w:divsChild>
                    <w:div w:id="1800538473">
                      <w:marLeft w:val="0"/>
                      <w:marRight w:val="0"/>
                      <w:marTop w:val="0"/>
                      <w:marBottom w:val="0"/>
                      <w:divBdr>
                        <w:top w:val="none" w:sz="0" w:space="0" w:color="auto"/>
                        <w:left w:val="none" w:sz="0" w:space="0" w:color="auto"/>
                        <w:bottom w:val="none" w:sz="0" w:space="0" w:color="auto"/>
                        <w:right w:val="none" w:sz="0" w:space="0" w:color="auto"/>
                      </w:divBdr>
                      <w:divsChild>
                        <w:div w:id="828718858">
                          <w:marLeft w:val="0"/>
                          <w:marRight w:val="0"/>
                          <w:marTop w:val="0"/>
                          <w:marBottom w:val="0"/>
                          <w:divBdr>
                            <w:top w:val="none" w:sz="0" w:space="0" w:color="auto"/>
                            <w:left w:val="none" w:sz="0" w:space="0" w:color="auto"/>
                            <w:bottom w:val="none" w:sz="0" w:space="0" w:color="auto"/>
                            <w:right w:val="none" w:sz="0" w:space="0" w:color="auto"/>
                          </w:divBdr>
                          <w:divsChild>
                            <w:div w:id="846603498">
                              <w:marLeft w:val="0"/>
                              <w:marRight w:val="0"/>
                              <w:marTop w:val="0"/>
                              <w:marBottom w:val="0"/>
                              <w:divBdr>
                                <w:top w:val="none" w:sz="0" w:space="0" w:color="auto"/>
                                <w:left w:val="none" w:sz="0" w:space="0" w:color="auto"/>
                                <w:bottom w:val="none" w:sz="0" w:space="0" w:color="auto"/>
                                <w:right w:val="none" w:sz="0" w:space="0" w:color="auto"/>
                              </w:divBdr>
                              <w:divsChild>
                                <w:div w:id="1681273327">
                                  <w:marLeft w:val="0"/>
                                  <w:marRight w:val="0"/>
                                  <w:marTop w:val="0"/>
                                  <w:marBottom w:val="0"/>
                                  <w:divBdr>
                                    <w:top w:val="none" w:sz="0" w:space="0" w:color="auto"/>
                                    <w:left w:val="none" w:sz="0" w:space="0" w:color="auto"/>
                                    <w:bottom w:val="none" w:sz="0" w:space="0" w:color="auto"/>
                                    <w:right w:val="none" w:sz="0" w:space="0" w:color="auto"/>
                                  </w:divBdr>
                                  <w:divsChild>
                                    <w:div w:id="2124182492">
                                      <w:marLeft w:val="0"/>
                                      <w:marRight w:val="0"/>
                                      <w:marTop w:val="0"/>
                                      <w:marBottom w:val="0"/>
                                      <w:divBdr>
                                        <w:top w:val="none" w:sz="0" w:space="0" w:color="auto"/>
                                        <w:left w:val="none" w:sz="0" w:space="0" w:color="auto"/>
                                        <w:bottom w:val="none" w:sz="0" w:space="0" w:color="auto"/>
                                        <w:right w:val="none" w:sz="0" w:space="0" w:color="auto"/>
                                      </w:divBdr>
                                      <w:divsChild>
                                        <w:div w:id="45233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357166">
      <w:bodyDiv w:val="1"/>
      <w:marLeft w:val="0"/>
      <w:marRight w:val="0"/>
      <w:marTop w:val="0"/>
      <w:marBottom w:val="0"/>
      <w:divBdr>
        <w:top w:val="none" w:sz="0" w:space="0" w:color="auto"/>
        <w:left w:val="none" w:sz="0" w:space="0" w:color="auto"/>
        <w:bottom w:val="none" w:sz="0" w:space="0" w:color="auto"/>
        <w:right w:val="none" w:sz="0" w:space="0" w:color="auto"/>
      </w:divBdr>
    </w:div>
    <w:div w:id="1874683116">
      <w:bodyDiv w:val="1"/>
      <w:marLeft w:val="0"/>
      <w:marRight w:val="0"/>
      <w:marTop w:val="0"/>
      <w:marBottom w:val="0"/>
      <w:divBdr>
        <w:top w:val="none" w:sz="0" w:space="0" w:color="auto"/>
        <w:left w:val="none" w:sz="0" w:space="0" w:color="auto"/>
        <w:bottom w:val="none" w:sz="0" w:space="0" w:color="auto"/>
        <w:right w:val="none" w:sz="0" w:space="0" w:color="auto"/>
      </w:divBdr>
    </w:div>
    <w:div w:id="2132017537">
      <w:bodyDiv w:val="1"/>
      <w:marLeft w:val="0"/>
      <w:marRight w:val="0"/>
      <w:marTop w:val="0"/>
      <w:marBottom w:val="0"/>
      <w:divBdr>
        <w:top w:val="none" w:sz="0" w:space="0" w:color="auto"/>
        <w:left w:val="none" w:sz="0" w:space="0" w:color="auto"/>
        <w:bottom w:val="none" w:sz="0" w:space="0" w:color="auto"/>
        <w:right w:val="none" w:sz="0" w:space="0" w:color="auto"/>
      </w:divBdr>
      <w:divsChild>
        <w:div w:id="1039164833">
          <w:marLeft w:val="0"/>
          <w:marRight w:val="0"/>
          <w:marTop w:val="0"/>
          <w:marBottom w:val="0"/>
          <w:divBdr>
            <w:top w:val="none" w:sz="0" w:space="0" w:color="auto"/>
            <w:left w:val="none" w:sz="0" w:space="0" w:color="auto"/>
            <w:bottom w:val="none" w:sz="0" w:space="0" w:color="auto"/>
            <w:right w:val="none" w:sz="0" w:space="0" w:color="auto"/>
          </w:divBdr>
          <w:divsChild>
            <w:div w:id="1334453255">
              <w:marLeft w:val="0"/>
              <w:marRight w:val="0"/>
              <w:marTop w:val="0"/>
              <w:marBottom w:val="0"/>
              <w:divBdr>
                <w:top w:val="none" w:sz="0" w:space="0" w:color="auto"/>
                <w:left w:val="none" w:sz="0" w:space="0" w:color="auto"/>
                <w:bottom w:val="none" w:sz="0" w:space="0" w:color="auto"/>
                <w:right w:val="none" w:sz="0" w:space="0" w:color="auto"/>
              </w:divBdr>
              <w:divsChild>
                <w:div w:id="405882553">
                  <w:marLeft w:val="0"/>
                  <w:marRight w:val="0"/>
                  <w:marTop w:val="0"/>
                  <w:marBottom w:val="0"/>
                  <w:divBdr>
                    <w:top w:val="none" w:sz="0" w:space="0" w:color="auto"/>
                    <w:left w:val="none" w:sz="0" w:space="0" w:color="auto"/>
                    <w:bottom w:val="none" w:sz="0" w:space="0" w:color="auto"/>
                    <w:right w:val="none" w:sz="0" w:space="0" w:color="auto"/>
                  </w:divBdr>
                  <w:divsChild>
                    <w:div w:id="1758818669">
                      <w:marLeft w:val="0"/>
                      <w:marRight w:val="0"/>
                      <w:marTop w:val="0"/>
                      <w:marBottom w:val="0"/>
                      <w:divBdr>
                        <w:top w:val="none" w:sz="0" w:space="0" w:color="auto"/>
                        <w:left w:val="none" w:sz="0" w:space="0" w:color="auto"/>
                        <w:bottom w:val="none" w:sz="0" w:space="0" w:color="auto"/>
                        <w:right w:val="none" w:sz="0" w:space="0" w:color="auto"/>
                      </w:divBdr>
                      <w:divsChild>
                        <w:div w:id="104037374">
                          <w:marLeft w:val="0"/>
                          <w:marRight w:val="0"/>
                          <w:marTop w:val="0"/>
                          <w:marBottom w:val="0"/>
                          <w:divBdr>
                            <w:top w:val="none" w:sz="0" w:space="0" w:color="auto"/>
                            <w:left w:val="none" w:sz="0" w:space="0" w:color="auto"/>
                            <w:bottom w:val="none" w:sz="0" w:space="0" w:color="auto"/>
                            <w:right w:val="none" w:sz="0" w:space="0" w:color="auto"/>
                          </w:divBdr>
                          <w:divsChild>
                            <w:div w:id="741030396">
                              <w:marLeft w:val="0"/>
                              <w:marRight w:val="0"/>
                              <w:marTop w:val="0"/>
                              <w:marBottom w:val="0"/>
                              <w:divBdr>
                                <w:top w:val="none" w:sz="0" w:space="0" w:color="auto"/>
                                <w:left w:val="none" w:sz="0" w:space="0" w:color="auto"/>
                                <w:bottom w:val="none" w:sz="0" w:space="0" w:color="auto"/>
                                <w:right w:val="none" w:sz="0" w:space="0" w:color="auto"/>
                              </w:divBdr>
                              <w:divsChild>
                                <w:div w:id="774448732">
                                  <w:marLeft w:val="0"/>
                                  <w:marRight w:val="0"/>
                                  <w:marTop w:val="0"/>
                                  <w:marBottom w:val="0"/>
                                  <w:divBdr>
                                    <w:top w:val="none" w:sz="0" w:space="0" w:color="auto"/>
                                    <w:left w:val="none" w:sz="0" w:space="0" w:color="auto"/>
                                    <w:bottom w:val="none" w:sz="0" w:space="0" w:color="auto"/>
                                    <w:right w:val="none" w:sz="0" w:space="0" w:color="auto"/>
                                  </w:divBdr>
                                  <w:divsChild>
                                    <w:div w:id="1513566049">
                                      <w:marLeft w:val="0"/>
                                      <w:marRight w:val="0"/>
                                      <w:marTop w:val="0"/>
                                      <w:marBottom w:val="0"/>
                                      <w:divBdr>
                                        <w:top w:val="none" w:sz="0" w:space="0" w:color="auto"/>
                                        <w:left w:val="none" w:sz="0" w:space="0" w:color="auto"/>
                                        <w:bottom w:val="none" w:sz="0" w:space="0" w:color="auto"/>
                                        <w:right w:val="none" w:sz="0" w:space="0" w:color="auto"/>
                                      </w:divBdr>
                                      <w:divsChild>
                                        <w:div w:id="208418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dsant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ispose.aphp.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A2112-0D0F-42E5-835D-3510D316E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4995</Words>
  <Characters>27474</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 ARMANDE</dc:creator>
  <cp:lastModifiedBy>HASSEN-KHODJA Claire</cp:lastModifiedBy>
  <cp:revision>2</cp:revision>
  <dcterms:created xsi:type="dcterms:W3CDTF">2019-07-02T10:34:00Z</dcterms:created>
  <dcterms:modified xsi:type="dcterms:W3CDTF">2019-07-02T10:34:00Z</dcterms:modified>
</cp:coreProperties>
</file>